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C29" w:rsidRPr="002C7EB5" w:rsidRDefault="005A2C29" w:rsidP="00B432F9">
      <w:pPr>
        <w:ind w:right="-720"/>
        <w:jc w:val="center"/>
        <w:rPr>
          <w:rFonts w:ascii="Book Antiqua" w:hAnsi="Book Antiqua"/>
          <w:b/>
        </w:rPr>
      </w:pPr>
      <w:r>
        <w:rPr>
          <w:rFonts w:ascii="Century Gothic" w:hAnsi="Century Gothic"/>
          <w:b/>
          <w:sz w:val="28"/>
        </w:rPr>
        <w:t xml:space="preserve">Interactive Read Aloud: Langston Hughes, American Poet by Alice Walker </w:t>
      </w:r>
    </w:p>
    <w:p w:rsidR="005A2C29" w:rsidRDefault="005A2C29" w:rsidP="009A0BDE">
      <w:pPr>
        <w:rPr>
          <w:rFonts w:ascii="Arial" w:hAnsi="Arial"/>
          <w:sz w:val="20"/>
          <w:u w:val="single"/>
        </w:rPr>
      </w:pPr>
      <w:r>
        <w:rPr>
          <w:rFonts w:ascii="Arial" w:hAnsi="Arial"/>
          <w:b/>
          <w:sz w:val="20"/>
        </w:rPr>
        <w:t xml:space="preserve">Name: </w:t>
      </w:r>
      <w:r>
        <w:rPr>
          <w:rFonts w:ascii="Arial" w:hAnsi="Arial"/>
          <w:sz w:val="20"/>
          <w:u w:val="single"/>
        </w:rPr>
        <w:t>Rachel Fischhoff</w:t>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t xml:space="preserve">Date: </w:t>
      </w:r>
      <w:r>
        <w:rPr>
          <w:rFonts w:ascii="Arial" w:hAnsi="Arial"/>
          <w:sz w:val="20"/>
          <w:u w:val="single"/>
        </w:rPr>
        <w:t>January 18, 2011</w:t>
      </w:r>
    </w:p>
    <w:p w:rsidR="005A2C29" w:rsidRDefault="005A2C29" w:rsidP="009A0BDE">
      <w:pPr>
        <w:jc w:val="center"/>
        <w:rPr>
          <w:rFonts w:ascii="Arial" w:hAnsi="Arial"/>
          <w:b/>
          <w:sz w:val="20"/>
        </w:rPr>
      </w:pPr>
    </w:p>
    <w:p w:rsidR="005A2C29" w:rsidRPr="00D669C1" w:rsidRDefault="005A2C29" w:rsidP="009A0BDE">
      <w:pPr>
        <w:jc w:val="center"/>
        <w:rPr>
          <w:rFonts w:ascii="Arial" w:hAnsi="Arial"/>
          <w:b/>
          <w:caps/>
          <w:sz w:val="20"/>
        </w:rPr>
      </w:pPr>
      <w:r w:rsidRPr="00D669C1">
        <w:rPr>
          <w:rFonts w:ascii="Arial" w:hAnsi="Arial"/>
          <w:b/>
          <w:caps/>
          <w:sz w:val="20"/>
          <w:u w:val="single"/>
        </w:rPr>
        <w:t>Langston Hughes, American Poet</w:t>
      </w:r>
      <w:r>
        <w:rPr>
          <w:rFonts w:ascii="Arial" w:hAnsi="Arial"/>
          <w:b/>
          <w:caps/>
          <w:sz w:val="20"/>
        </w:rPr>
        <w:t>, Alice Walker</w:t>
      </w:r>
    </w:p>
    <w:p w:rsidR="005A2C29" w:rsidRDefault="005A2C29" w:rsidP="009A0BDE">
      <w:pPr>
        <w:jc w:val="center"/>
        <w:rPr>
          <w:rFonts w:ascii="Arial" w:hAnsi="Arial"/>
          <w:b/>
          <w:cap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176"/>
      </w:tblGrid>
      <w:tr w:rsidR="005A2C29">
        <w:tc>
          <w:tcPr>
            <w:tcW w:w="13176" w:type="dxa"/>
          </w:tcPr>
          <w:p w:rsidR="005A2C29" w:rsidRDefault="005A2C29">
            <w:pPr>
              <w:rPr>
                <w:rFonts w:ascii="Arial" w:hAnsi="Arial"/>
                <w:b/>
              </w:rPr>
            </w:pPr>
          </w:p>
          <w:p w:rsidR="005A2C29" w:rsidRDefault="005A2C29">
            <w:pPr>
              <w:rPr>
                <w:rFonts w:ascii="Arial" w:hAnsi="Arial"/>
                <w:b/>
                <w:sz w:val="20"/>
              </w:rPr>
            </w:pPr>
            <w:r>
              <w:rPr>
                <w:rFonts w:ascii="Arial" w:hAnsi="Arial"/>
                <w:b/>
                <w:sz w:val="20"/>
              </w:rPr>
              <w:t>Target Grade: 5</w:t>
            </w:r>
          </w:p>
          <w:p w:rsidR="005A2C29" w:rsidRDefault="005A2C29">
            <w:pPr>
              <w:rPr>
                <w:rFonts w:ascii="Arial" w:hAnsi="Arial"/>
                <w:b/>
              </w:rPr>
            </w:pPr>
          </w:p>
          <w:p w:rsidR="005A2C29" w:rsidRPr="00D669C1" w:rsidRDefault="005A2C29">
            <w:pPr>
              <w:rPr>
                <w:rFonts w:ascii="Arial" w:hAnsi="Arial"/>
                <w:b/>
                <w:sz w:val="20"/>
              </w:rPr>
            </w:pPr>
            <w:r>
              <w:rPr>
                <w:rFonts w:ascii="Arial" w:hAnsi="Arial"/>
                <w:b/>
                <w:sz w:val="20"/>
              </w:rPr>
              <w:t xml:space="preserve">Lesson Source/s: (if not original): </w:t>
            </w:r>
            <w:r>
              <w:rPr>
                <w:rFonts w:ascii="Arial" w:hAnsi="Arial"/>
                <w:b/>
                <w:sz w:val="20"/>
                <w:u w:val="single"/>
              </w:rPr>
              <w:t xml:space="preserve">Langston Hughes, American Poet, by </w:t>
            </w:r>
            <w:r>
              <w:rPr>
                <w:rFonts w:ascii="Arial" w:hAnsi="Arial"/>
                <w:b/>
                <w:sz w:val="20"/>
              </w:rPr>
              <w:t>Alice Walker</w:t>
            </w:r>
          </w:p>
          <w:p w:rsidR="005A2C29" w:rsidRDefault="005A2C29">
            <w:pPr>
              <w:rPr>
                <w:rFonts w:ascii="Arial" w:hAnsi="Arial"/>
                <w:b/>
              </w:rPr>
            </w:pPr>
          </w:p>
          <w:p w:rsidR="005A2C29" w:rsidRDefault="005A2C29">
            <w:pPr>
              <w:rPr>
                <w:rFonts w:ascii="Arial" w:hAnsi="Arial"/>
                <w:b/>
                <w:sz w:val="20"/>
              </w:rPr>
            </w:pPr>
            <w:r>
              <w:rPr>
                <w:rFonts w:ascii="Arial" w:hAnsi="Arial"/>
                <w:b/>
                <w:sz w:val="20"/>
              </w:rPr>
              <w:t>Lesson Objective: Students will identify important events in Langston Hughes’s life by completing a KWL chart as a class. ______________________________________________________________________________________________________________</w:t>
            </w:r>
          </w:p>
          <w:p w:rsidR="005A2C29" w:rsidRDefault="005A2C29">
            <w:pPr>
              <w:rPr>
                <w:rFonts w:ascii="Arial" w:hAnsi="Arial"/>
                <w:b/>
                <w:sz w:val="20"/>
              </w:rPr>
            </w:pPr>
            <w:r>
              <w:rPr>
                <w:rFonts w:ascii="Arial" w:hAnsi="Arial"/>
                <w:b/>
                <w:sz w:val="20"/>
              </w:rPr>
              <w:t>______________________________________________________________________________________________________________</w:t>
            </w:r>
          </w:p>
          <w:p w:rsidR="005A2C29" w:rsidRDefault="005A2C29">
            <w:pPr>
              <w:rPr>
                <w:rFonts w:ascii="Arial" w:hAnsi="Arial"/>
                <w:b/>
              </w:rPr>
            </w:pPr>
          </w:p>
          <w:p w:rsidR="005A2C29" w:rsidRDefault="005A2C29">
            <w:pPr>
              <w:rPr>
                <w:sz w:val="18"/>
              </w:rPr>
            </w:pPr>
            <w:r>
              <w:rPr>
                <w:rFonts w:ascii="Arial" w:hAnsi="Arial"/>
                <w:b/>
                <w:sz w:val="20"/>
              </w:rPr>
              <w:t xml:space="preserve">Standards: </w:t>
            </w:r>
            <w:r>
              <w:rPr>
                <w:sz w:val="18"/>
              </w:rPr>
              <w:t xml:space="preserve">R–5–4.2 Paraphrasing or summarizing key ideas/plot, with major events sequenced, as appropriate to text (State), R–5–4.3 Generating questions before, during, and after reading to enhance </w:t>
            </w:r>
            <w:r w:rsidRPr="00A3129A">
              <w:rPr>
                <w:sz w:val="18"/>
              </w:rPr>
              <w:t>recall, expand</w:t>
            </w:r>
            <w:r>
              <w:rPr>
                <w:sz w:val="18"/>
              </w:rPr>
              <w:t xml:space="preserve"> understanding and/or gain new information (Local)</w:t>
            </w:r>
          </w:p>
          <w:p w:rsidR="005A2C29" w:rsidRPr="005E2C7D" w:rsidRDefault="005A2C29">
            <w:pPr>
              <w:rPr>
                <w:rFonts w:ascii="Arial" w:hAnsi="Arial"/>
                <w:b/>
                <w:sz w:val="20"/>
              </w:rPr>
            </w:pPr>
          </w:p>
          <w:p w:rsidR="005A2C29" w:rsidRDefault="005A2C29">
            <w:pPr>
              <w:rPr>
                <w:rFonts w:ascii="Arial" w:hAnsi="Arial"/>
                <w:b/>
                <w:sz w:val="20"/>
              </w:rPr>
            </w:pPr>
            <w:r>
              <w:rPr>
                <w:rFonts w:ascii="Arial" w:hAnsi="Arial"/>
                <w:b/>
                <w:sz w:val="20"/>
              </w:rPr>
              <w:t>Materials &amp; Advanced Preparation: post-it-</w:t>
            </w:r>
            <w:proofErr w:type="spellStart"/>
            <w:r>
              <w:rPr>
                <w:rFonts w:ascii="Arial" w:hAnsi="Arial"/>
                <w:b/>
                <w:sz w:val="20"/>
              </w:rPr>
              <w:t>ed</w:t>
            </w:r>
            <w:proofErr w:type="spellEnd"/>
            <w:r>
              <w:rPr>
                <w:rFonts w:ascii="Arial" w:hAnsi="Arial"/>
                <w:b/>
                <w:sz w:val="20"/>
              </w:rPr>
              <w:t xml:space="preserve"> book, </w:t>
            </w:r>
            <w:proofErr w:type="spellStart"/>
            <w:r>
              <w:rPr>
                <w:rFonts w:ascii="Arial" w:hAnsi="Arial"/>
                <w:b/>
                <w:sz w:val="20"/>
              </w:rPr>
              <w:t>chartpaper</w:t>
            </w:r>
            <w:proofErr w:type="spellEnd"/>
          </w:p>
          <w:p w:rsidR="005A2C29" w:rsidRDefault="005A2C29">
            <w:pPr>
              <w:rPr>
                <w:rFonts w:ascii="Arial" w:hAnsi="Arial"/>
                <w:b/>
                <w:sz w:val="20"/>
              </w:rPr>
            </w:pPr>
            <w:r>
              <w:rPr>
                <w:rFonts w:ascii="Arial" w:hAnsi="Arial"/>
                <w:b/>
                <w:sz w:val="20"/>
              </w:rPr>
              <w:t>______________________________________________________________________________________________________________</w:t>
            </w:r>
          </w:p>
          <w:p w:rsidR="005A2C29" w:rsidRDefault="005A2C29">
            <w:pPr>
              <w:rPr>
                <w:rFonts w:ascii="Arial" w:hAnsi="Arial"/>
                <w:sz w:val="20"/>
              </w:rPr>
            </w:pPr>
            <w:r>
              <w:rPr>
                <w:rFonts w:ascii="Arial" w:hAnsi="Arial"/>
                <w:b/>
                <w:sz w:val="20"/>
              </w:rPr>
              <w:t>______________________________________________________________________________________________________________</w:t>
            </w:r>
          </w:p>
          <w:p w:rsidR="005A2C29" w:rsidRDefault="005A2C29">
            <w:pPr>
              <w:rPr>
                <w:rFonts w:ascii="Arial" w:hAnsi="Arial"/>
                <w:b/>
              </w:rPr>
            </w:pPr>
          </w:p>
          <w:p w:rsidR="005A2C29" w:rsidRDefault="005A2C29">
            <w:pPr>
              <w:rPr>
                <w:rFonts w:ascii="Arial" w:hAnsi="Arial"/>
                <w:b/>
                <w:sz w:val="20"/>
              </w:rPr>
            </w:pPr>
            <w:r>
              <w:rPr>
                <w:rFonts w:ascii="Arial" w:hAnsi="Arial"/>
                <w:b/>
                <w:sz w:val="20"/>
              </w:rPr>
              <w:t xml:space="preserve">Prior Knowledge and Skills Needed: summarizing, making inferences </w:t>
            </w:r>
          </w:p>
          <w:p w:rsidR="005A2C29" w:rsidRDefault="005A2C29">
            <w:pPr>
              <w:rPr>
                <w:rFonts w:ascii="Arial" w:hAnsi="Arial"/>
                <w:b/>
                <w:sz w:val="20"/>
              </w:rPr>
            </w:pPr>
            <w:r>
              <w:rPr>
                <w:rFonts w:ascii="Arial" w:hAnsi="Arial"/>
                <w:b/>
                <w:sz w:val="20"/>
              </w:rPr>
              <w:t>______________________________________________________________________________________________________________</w:t>
            </w:r>
          </w:p>
          <w:p w:rsidR="005A2C29" w:rsidRDefault="005A2C29">
            <w:pPr>
              <w:rPr>
                <w:rFonts w:ascii="Arial" w:hAnsi="Arial"/>
                <w:b/>
                <w:sz w:val="20"/>
              </w:rPr>
            </w:pPr>
            <w:r>
              <w:rPr>
                <w:rFonts w:ascii="Arial" w:hAnsi="Arial"/>
                <w:b/>
                <w:sz w:val="20"/>
              </w:rPr>
              <w:t>______________________________________________________________________________________________________________</w:t>
            </w:r>
          </w:p>
          <w:p w:rsidR="005A2C29" w:rsidRDefault="005A2C29">
            <w:pPr>
              <w:rPr>
                <w:rFonts w:ascii="Arial" w:hAnsi="Arial"/>
                <w:b/>
              </w:rPr>
            </w:pPr>
          </w:p>
          <w:p w:rsidR="005A2C29" w:rsidRPr="000D4079" w:rsidRDefault="005A2C29">
            <w:pPr>
              <w:rPr>
                <w:rFonts w:ascii="Arial" w:hAnsi="Arial"/>
                <w:b/>
                <w:sz w:val="20"/>
              </w:rPr>
            </w:pPr>
            <w:r w:rsidRPr="000D4079">
              <w:rPr>
                <w:rFonts w:ascii="Arial" w:hAnsi="Arial"/>
                <w:b/>
                <w:sz w:val="20"/>
              </w:rPr>
              <w:t>Multicultural Component:</w:t>
            </w:r>
            <w:r>
              <w:rPr>
                <w:rFonts w:ascii="Arial" w:hAnsi="Arial"/>
                <w:b/>
                <w:sz w:val="20"/>
              </w:rPr>
              <w:t xml:space="preserve"> narrative traces African American history, deals with economic inequality, </w:t>
            </w:r>
            <w:proofErr w:type="gramStart"/>
            <w:r>
              <w:rPr>
                <w:rFonts w:ascii="Arial" w:hAnsi="Arial"/>
                <w:b/>
                <w:sz w:val="20"/>
              </w:rPr>
              <w:t>turn</w:t>
            </w:r>
            <w:proofErr w:type="gramEnd"/>
            <w:r>
              <w:rPr>
                <w:rFonts w:ascii="Arial" w:hAnsi="Arial"/>
                <w:b/>
                <w:sz w:val="20"/>
              </w:rPr>
              <w:t xml:space="preserve"> of the century immigration. Narrative focuses specifically on how inequality and racism affect 1. Employment and education opportunities and 2. Individual and group identity formation.</w:t>
            </w:r>
          </w:p>
          <w:p w:rsidR="005A2C29" w:rsidRDefault="005A2C29" w:rsidP="00F5579D">
            <w:pPr>
              <w:rPr>
                <w:rFonts w:ascii="Arial" w:hAnsi="Arial"/>
                <w:b/>
                <w:sz w:val="20"/>
              </w:rPr>
            </w:pPr>
            <w:r>
              <w:rPr>
                <w:rFonts w:ascii="Arial" w:hAnsi="Arial"/>
                <w:b/>
                <w:sz w:val="20"/>
              </w:rPr>
              <w:t>______________________________________________________________________________________________________________</w:t>
            </w:r>
          </w:p>
          <w:p w:rsidR="005A2C29" w:rsidRDefault="005A2C29" w:rsidP="00F5579D">
            <w:pPr>
              <w:rPr>
                <w:rFonts w:ascii="Arial" w:hAnsi="Arial"/>
                <w:b/>
                <w:sz w:val="20"/>
              </w:rPr>
            </w:pPr>
            <w:r>
              <w:rPr>
                <w:rFonts w:ascii="Arial" w:hAnsi="Arial"/>
                <w:b/>
                <w:sz w:val="20"/>
              </w:rPr>
              <w:t>______________________________________________________________________________________________________________</w:t>
            </w:r>
          </w:p>
          <w:p w:rsidR="005A2C29" w:rsidRDefault="005A2C29">
            <w:pPr>
              <w:rPr>
                <w:rFonts w:ascii="Arial" w:hAnsi="Arial"/>
                <w:b/>
              </w:rPr>
            </w:pPr>
          </w:p>
          <w:p w:rsidR="005A2C29" w:rsidRPr="009F68BD" w:rsidRDefault="005A2C29">
            <w:pPr>
              <w:rPr>
                <w:rFonts w:ascii="Arial" w:hAnsi="Arial"/>
                <w:b/>
                <w:sz w:val="20"/>
              </w:rPr>
            </w:pPr>
            <w:r>
              <w:rPr>
                <w:rFonts w:ascii="Arial" w:hAnsi="Arial"/>
                <w:b/>
                <w:sz w:val="20"/>
              </w:rPr>
              <w:t xml:space="preserve">Key/New Vocabulary: I think geography more than vocabulary could be helpful to review or somehow incorporate to make sense of the story. </w:t>
            </w:r>
            <w:r>
              <w:rPr>
                <w:rFonts w:ascii="Arial" w:hAnsi="Arial"/>
                <w:b/>
                <w:color w:val="0000FF"/>
                <w:sz w:val="20"/>
              </w:rPr>
              <w:t>How will you address geography</w:t>
            </w:r>
            <w:proofErr w:type="gramStart"/>
            <w:r>
              <w:rPr>
                <w:rFonts w:ascii="Arial" w:hAnsi="Arial"/>
                <w:b/>
                <w:color w:val="0000FF"/>
                <w:sz w:val="20"/>
              </w:rPr>
              <w:t>?</w:t>
            </w:r>
            <w:r w:rsidR="009F68BD">
              <w:rPr>
                <w:rFonts w:ascii="Arial" w:hAnsi="Arial"/>
                <w:b/>
                <w:sz w:val="20"/>
              </w:rPr>
              <w:t>—</w:t>
            </w:r>
            <w:proofErr w:type="gramEnd"/>
            <w:r w:rsidR="009F68BD">
              <w:rPr>
                <w:rFonts w:ascii="Arial" w:hAnsi="Arial"/>
                <w:b/>
                <w:sz w:val="20"/>
              </w:rPr>
              <w:t>use map in recap (day 2)?</w:t>
            </w:r>
          </w:p>
          <w:p w:rsidR="005A2C29" w:rsidRPr="00662C71" w:rsidRDefault="005A2C29">
            <w:pPr>
              <w:rPr>
                <w:rFonts w:ascii="Arial" w:hAnsi="Arial"/>
                <w:b/>
                <w:color w:val="0000FF"/>
                <w:sz w:val="20"/>
              </w:rPr>
            </w:pPr>
            <w:r w:rsidRPr="00662C71">
              <w:rPr>
                <w:rFonts w:ascii="Arial" w:hAnsi="Arial"/>
                <w:b/>
                <w:color w:val="0000FF"/>
                <w:sz w:val="20"/>
              </w:rPr>
              <w:t>Be on lookout for understanding of:</w:t>
            </w:r>
          </w:p>
          <w:p w:rsidR="005A2C29" w:rsidRPr="00DD1C29" w:rsidRDefault="005A2C29">
            <w:pPr>
              <w:rPr>
                <w:rFonts w:ascii="Arial" w:hAnsi="Arial"/>
                <w:b/>
                <w:sz w:val="20"/>
              </w:rPr>
            </w:pPr>
            <w:r w:rsidRPr="00662C71">
              <w:rPr>
                <w:rFonts w:ascii="Arial" w:hAnsi="Arial"/>
                <w:b/>
                <w:color w:val="0000FF"/>
                <w:sz w:val="20"/>
              </w:rPr>
              <w:t>Racial discrimination</w:t>
            </w:r>
            <w:r w:rsidR="00DD1C29">
              <w:rPr>
                <w:rFonts w:ascii="Arial" w:hAnsi="Arial"/>
                <w:b/>
                <w:sz w:val="20"/>
              </w:rPr>
              <w:t xml:space="preserve">—review from </w:t>
            </w:r>
            <w:r w:rsidR="009F68BD">
              <w:rPr>
                <w:rFonts w:ascii="Arial" w:hAnsi="Arial"/>
                <w:b/>
                <w:sz w:val="20"/>
              </w:rPr>
              <w:t xml:space="preserve">previous day’s student developed understandings. </w:t>
            </w:r>
          </w:p>
          <w:p w:rsidR="005A2C29" w:rsidRPr="0090321A" w:rsidRDefault="005A2C29">
            <w:pPr>
              <w:rPr>
                <w:rFonts w:ascii="Arial" w:hAnsi="Arial"/>
                <w:b/>
                <w:sz w:val="20"/>
              </w:rPr>
            </w:pPr>
            <w:r w:rsidRPr="00662C71">
              <w:rPr>
                <w:rFonts w:ascii="Arial" w:hAnsi="Arial"/>
                <w:b/>
                <w:color w:val="0000FF"/>
                <w:sz w:val="20"/>
              </w:rPr>
              <w:t>Racial epithet</w:t>
            </w:r>
            <w:r w:rsidR="0090321A">
              <w:rPr>
                <w:rFonts w:ascii="Arial" w:hAnsi="Arial"/>
                <w:b/>
                <w:sz w:val="20"/>
              </w:rPr>
              <w:t xml:space="preserve">—epithet </w:t>
            </w:r>
            <w:r w:rsidR="00170F26">
              <w:rPr>
                <w:rFonts w:ascii="Arial" w:hAnsi="Arial"/>
                <w:b/>
                <w:sz w:val="20"/>
              </w:rPr>
              <w:t>= name, put down//racia</w:t>
            </w:r>
            <w:r w:rsidR="001E58BB">
              <w:rPr>
                <w:rFonts w:ascii="Arial" w:hAnsi="Arial"/>
                <w:b/>
                <w:sz w:val="20"/>
              </w:rPr>
              <w:t xml:space="preserve">l epithet = </w:t>
            </w:r>
            <w:r w:rsidR="005D60E8">
              <w:rPr>
                <w:rFonts w:ascii="Arial" w:hAnsi="Arial"/>
                <w:b/>
                <w:sz w:val="20"/>
              </w:rPr>
              <w:t xml:space="preserve">put down related to race </w:t>
            </w:r>
          </w:p>
          <w:p w:rsidR="005A2C29" w:rsidRPr="001E0A7B" w:rsidRDefault="001E0A7B">
            <w:pPr>
              <w:rPr>
                <w:rFonts w:ascii="Arial" w:hAnsi="Arial"/>
                <w:b/>
                <w:sz w:val="20"/>
              </w:rPr>
            </w:pPr>
            <w:r w:rsidRPr="00662C71">
              <w:rPr>
                <w:rFonts w:ascii="Arial" w:hAnsi="Arial"/>
                <w:b/>
                <w:color w:val="0000FF"/>
                <w:sz w:val="20"/>
              </w:rPr>
              <w:t>I</w:t>
            </w:r>
            <w:r w:rsidR="005A2C29" w:rsidRPr="00662C71">
              <w:rPr>
                <w:rFonts w:ascii="Arial" w:hAnsi="Arial"/>
                <w:b/>
                <w:color w:val="0000FF"/>
                <w:sz w:val="20"/>
              </w:rPr>
              <w:t>dentity</w:t>
            </w:r>
            <w:r>
              <w:rPr>
                <w:rFonts w:ascii="Arial" w:hAnsi="Arial"/>
                <w:b/>
                <w:sz w:val="20"/>
              </w:rPr>
              <w:t>—sense of self, can relate to self or group or community</w:t>
            </w:r>
          </w:p>
          <w:p w:rsidR="005A2C29" w:rsidRDefault="005A2C29">
            <w:pPr>
              <w:rPr>
                <w:rFonts w:ascii="Arial" w:hAnsi="Arial"/>
                <w:b/>
                <w:sz w:val="20"/>
              </w:rPr>
            </w:pPr>
            <w:r>
              <w:rPr>
                <w:rFonts w:ascii="Arial" w:hAnsi="Arial"/>
                <w:b/>
                <w:sz w:val="20"/>
              </w:rPr>
              <w:t>______________________________________________________________________________________________________________</w:t>
            </w:r>
          </w:p>
          <w:p w:rsidR="005A2C29" w:rsidRDefault="005A2C29">
            <w:pPr>
              <w:rPr>
                <w:rFonts w:ascii="Arial" w:hAnsi="Arial"/>
                <w:b/>
                <w:sz w:val="20"/>
              </w:rPr>
            </w:pPr>
            <w:r>
              <w:rPr>
                <w:rFonts w:ascii="Arial" w:hAnsi="Arial"/>
                <w:b/>
                <w:sz w:val="20"/>
              </w:rPr>
              <w:t>______________________________________________________________________________________________________________</w:t>
            </w:r>
          </w:p>
          <w:p w:rsidR="005A2C29" w:rsidRDefault="005A2C29">
            <w:pPr>
              <w:rPr>
                <w:rFonts w:ascii="Arial" w:hAnsi="Arial"/>
                <w:b/>
                <w:caps/>
              </w:rPr>
            </w:pPr>
          </w:p>
        </w:tc>
      </w:tr>
    </w:tbl>
    <w:p w:rsidR="005A2C29" w:rsidRDefault="005A2C29" w:rsidP="009A0BDE">
      <w:pPr>
        <w:jc w:val="center"/>
        <w:rPr>
          <w:rFonts w:ascii="Arial" w:hAnsi="Arial"/>
          <w:b/>
          <w:caps/>
          <w:sz w:val="20"/>
        </w:rPr>
      </w:pPr>
    </w:p>
    <w:p w:rsidR="005A2C29" w:rsidRPr="009930D1" w:rsidRDefault="005A2C29" w:rsidP="009A0BDE">
      <w:pPr>
        <w:jc w:val="center"/>
        <w:rPr>
          <w:rFonts w:ascii="Arial" w:hAnsi="Arial"/>
          <w:b/>
          <w:caps/>
          <w:sz w:val="20"/>
        </w:rPr>
      </w:pPr>
      <w:r>
        <w:rPr>
          <w:rFonts w:ascii="Arial" w:hAnsi="Arial"/>
          <w:b/>
          <w:caps/>
          <w:sz w:val="20"/>
        </w:rPr>
        <w:br w:type="page"/>
      </w:r>
      <w:r w:rsidRPr="009930D1">
        <w:rPr>
          <w:rFonts w:ascii="Arial" w:hAnsi="Arial"/>
          <w:b/>
          <w:caps/>
          <w:sz w:val="20"/>
        </w:rPr>
        <w:t>Interactive Read Aloud Lesson Procedure</w:t>
      </w:r>
    </w:p>
    <w:p w:rsidR="005A2C29" w:rsidRDefault="005A2C29" w:rsidP="009A0BDE">
      <w:pPr>
        <w:rPr>
          <w:rFonts w:ascii="Arial" w:hAnsi="Arial"/>
          <w:b/>
          <w:sz w:val="20"/>
        </w:rPr>
      </w:pPr>
    </w:p>
    <w:tbl>
      <w:tblPr>
        <w:tblW w:w="12320"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14"/>
        <w:gridCol w:w="3653"/>
        <w:gridCol w:w="3653"/>
      </w:tblGrid>
      <w:tr w:rsidR="005A2C29">
        <w:tc>
          <w:tcPr>
            <w:tcW w:w="5014" w:type="dxa"/>
          </w:tcPr>
          <w:p w:rsidR="005A2C29" w:rsidRDefault="005A2C29">
            <w:pPr>
              <w:jc w:val="center"/>
              <w:rPr>
                <w:rFonts w:ascii="Arial" w:hAnsi="Arial"/>
                <w:b/>
                <w:sz w:val="20"/>
              </w:rPr>
            </w:pPr>
            <w:r>
              <w:rPr>
                <w:rFonts w:ascii="Arial" w:hAnsi="Arial"/>
                <w:b/>
                <w:sz w:val="20"/>
              </w:rPr>
              <w:t>Teacher Actions</w:t>
            </w:r>
          </w:p>
        </w:tc>
        <w:tc>
          <w:tcPr>
            <w:tcW w:w="3653" w:type="dxa"/>
          </w:tcPr>
          <w:p w:rsidR="005A2C29" w:rsidRDefault="005A2C29">
            <w:pPr>
              <w:jc w:val="center"/>
              <w:rPr>
                <w:rFonts w:ascii="Arial" w:hAnsi="Arial"/>
                <w:b/>
                <w:sz w:val="20"/>
              </w:rPr>
            </w:pPr>
            <w:r>
              <w:rPr>
                <w:rFonts w:ascii="Arial" w:hAnsi="Arial"/>
                <w:b/>
                <w:sz w:val="20"/>
              </w:rPr>
              <w:t>Student Learning Activities</w:t>
            </w:r>
          </w:p>
        </w:tc>
        <w:tc>
          <w:tcPr>
            <w:tcW w:w="3653" w:type="dxa"/>
          </w:tcPr>
          <w:p w:rsidR="005A2C29" w:rsidRDefault="005A2C29">
            <w:pPr>
              <w:jc w:val="center"/>
              <w:rPr>
                <w:rFonts w:ascii="Arial" w:hAnsi="Arial"/>
                <w:b/>
                <w:sz w:val="20"/>
              </w:rPr>
            </w:pPr>
            <w:r>
              <w:rPr>
                <w:rFonts w:ascii="Arial" w:hAnsi="Arial"/>
                <w:b/>
                <w:sz w:val="20"/>
              </w:rPr>
              <w:t>Form of Assessment</w:t>
            </w:r>
          </w:p>
        </w:tc>
      </w:tr>
      <w:tr w:rsidR="005A2C29">
        <w:tc>
          <w:tcPr>
            <w:tcW w:w="5014" w:type="dxa"/>
          </w:tcPr>
          <w:p w:rsidR="005A2C29" w:rsidRDefault="005A2C29">
            <w:pPr>
              <w:numPr>
                <w:ilvl w:val="1"/>
                <w:numId w:val="1"/>
              </w:numPr>
              <w:tabs>
                <w:tab w:val="left" w:pos="332"/>
              </w:tabs>
              <w:rPr>
                <w:rFonts w:ascii="Arial" w:hAnsi="Arial"/>
                <w:b/>
                <w:sz w:val="20"/>
              </w:rPr>
            </w:pPr>
            <w:r>
              <w:rPr>
                <w:rFonts w:ascii="Arial" w:hAnsi="Arial"/>
                <w:b/>
                <w:sz w:val="20"/>
              </w:rPr>
              <w:t>Connection</w:t>
            </w:r>
          </w:p>
          <w:p w:rsidR="005A2C29" w:rsidRPr="004332FF" w:rsidRDefault="005A2C29">
            <w:pPr>
              <w:numPr>
                <w:ilvl w:val="0"/>
                <w:numId w:val="3"/>
              </w:numPr>
              <w:rPr>
                <w:rFonts w:ascii="Arial" w:hAnsi="Arial"/>
                <w:sz w:val="20"/>
              </w:rPr>
            </w:pPr>
            <w:r w:rsidRPr="004332FF">
              <w:rPr>
                <w:rFonts w:ascii="Arial" w:hAnsi="Arial"/>
                <w:sz w:val="20"/>
              </w:rPr>
              <w:t xml:space="preserve">Readers, I am very excited to share this book with you today, </w:t>
            </w:r>
            <w:r w:rsidRPr="004332FF">
              <w:rPr>
                <w:rFonts w:ascii="Arial" w:hAnsi="Arial"/>
                <w:sz w:val="20"/>
                <w:u w:val="single"/>
              </w:rPr>
              <w:t>Langston Hughes, American Poet</w:t>
            </w:r>
            <w:r w:rsidRPr="004332FF">
              <w:rPr>
                <w:rFonts w:ascii="Arial" w:hAnsi="Arial"/>
                <w:sz w:val="20"/>
              </w:rPr>
              <w:t xml:space="preserve"> by one of my favorite authors, Alice Walker. This book is a biography. You have already read of Langston Hughes’s poems. Now we’ll have the opportunity to learn more about his childhood and early adulthood. </w:t>
            </w:r>
          </w:p>
          <w:p w:rsidR="005A2C29" w:rsidRPr="00662C71" w:rsidRDefault="005A2C29">
            <w:pPr>
              <w:numPr>
                <w:ilvl w:val="0"/>
                <w:numId w:val="3"/>
              </w:numPr>
              <w:rPr>
                <w:rFonts w:ascii="Arial" w:hAnsi="Arial"/>
                <w:sz w:val="20"/>
                <w:highlight w:val="yellow"/>
              </w:rPr>
            </w:pPr>
            <w:r>
              <w:rPr>
                <w:rFonts w:ascii="Arial" w:hAnsi="Arial"/>
                <w:sz w:val="20"/>
              </w:rPr>
              <w:t xml:space="preserve">Why do readers read the biographies of authors and poets? </w:t>
            </w:r>
            <w:r w:rsidRPr="00662C71">
              <w:rPr>
                <w:rFonts w:ascii="Arial" w:hAnsi="Arial"/>
                <w:sz w:val="20"/>
                <w:highlight w:val="yellow"/>
              </w:rPr>
              <w:t>Sometimes, learning about a writer’s life experiences can help us understand their work in a new way.</w:t>
            </w:r>
            <w:r w:rsidRPr="00662C71">
              <w:rPr>
                <w:rFonts w:ascii="Arial" w:hAnsi="Arial"/>
                <w:color w:val="0000FF"/>
                <w:sz w:val="20"/>
                <w:highlight w:val="yellow"/>
              </w:rPr>
              <w:t xml:space="preserve">  Good</w:t>
            </w:r>
          </w:p>
          <w:p w:rsidR="00BA7015" w:rsidRDefault="005A2C29">
            <w:pPr>
              <w:numPr>
                <w:ilvl w:val="0"/>
                <w:numId w:val="3"/>
              </w:numPr>
              <w:rPr>
                <w:rFonts w:ascii="Arial" w:hAnsi="Arial"/>
                <w:sz w:val="20"/>
              </w:rPr>
            </w:pPr>
            <w:r>
              <w:rPr>
                <w:rFonts w:ascii="Arial" w:hAnsi="Arial"/>
                <w:sz w:val="20"/>
              </w:rPr>
              <w:t xml:space="preserve">For example, before I came to your class, I had read </w:t>
            </w:r>
            <w:r>
              <w:rPr>
                <w:rFonts w:ascii="Arial" w:hAnsi="Arial"/>
                <w:sz w:val="20"/>
                <w:u w:val="single"/>
              </w:rPr>
              <w:t>Where the Mountain Meets the Moon</w:t>
            </w:r>
            <w:r>
              <w:rPr>
                <w:rFonts w:ascii="Arial" w:hAnsi="Arial"/>
                <w:sz w:val="20"/>
              </w:rPr>
              <w:t xml:space="preserve">, but I didn’t know about Grace Lin’s blog or about Fortune Cookie Fridays. Now I can see that sharing life lessons is something that Grace Lin really cares about. </w:t>
            </w:r>
          </w:p>
          <w:p w:rsidR="00BA7015" w:rsidRDefault="00BA7015">
            <w:pPr>
              <w:numPr>
                <w:ilvl w:val="0"/>
                <w:numId w:val="3"/>
              </w:numPr>
              <w:rPr>
                <w:rFonts w:ascii="Arial" w:hAnsi="Arial"/>
                <w:sz w:val="20"/>
              </w:rPr>
            </w:pPr>
            <w:r>
              <w:rPr>
                <w:rFonts w:ascii="Arial" w:hAnsi="Arial"/>
                <w:sz w:val="20"/>
              </w:rPr>
              <w:t xml:space="preserve">Author’s note—why did Alice Walker want to share </w:t>
            </w:r>
            <w:proofErr w:type="spellStart"/>
            <w:r>
              <w:rPr>
                <w:rFonts w:ascii="Arial" w:hAnsi="Arial"/>
                <w:sz w:val="20"/>
              </w:rPr>
              <w:t>LH’s</w:t>
            </w:r>
            <w:proofErr w:type="spellEnd"/>
            <w:r>
              <w:rPr>
                <w:rFonts w:ascii="Arial" w:hAnsi="Arial"/>
                <w:sz w:val="20"/>
              </w:rPr>
              <w:t xml:space="preserve"> life with young readers?</w:t>
            </w:r>
          </w:p>
          <w:p w:rsidR="005A2C29" w:rsidRDefault="00BA7015">
            <w:pPr>
              <w:numPr>
                <w:ilvl w:val="0"/>
                <w:numId w:val="3"/>
              </w:numPr>
              <w:rPr>
                <w:rFonts w:ascii="Arial" w:hAnsi="Arial"/>
                <w:sz w:val="20"/>
              </w:rPr>
            </w:pPr>
            <w:r>
              <w:rPr>
                <w:rFonts w:ascii="Arial" w:hAnsi="Arial"/>
                <w:sz w:val="20"/>
              </w:rPr>
              <w:t xml:space="preserve">Note: LH grew up with segregation with racist viewpoints and struggle. Language of the time was harsh. There are words in this book that were meant to cause pain and put people down. They aren’t words we would use in our classroom, but they are important because Alice Walker included them so we could better understand the characters and the time period. </w:t>
            </w:r>
          </w:p>
          <w:p w:rsidR="005A2C29" w:rsidRDefault="005A2C29">
            <w:pPr>
              <w:numPr>
                <w:ilvl w:val="0"/>
                <w:numId w:val="3"/>
              </w:numPr>
              <w:rPr>
                <w:rFonts w:ascii="Arial" w:hAnsi="Arial"/>
                <w:sz w:val="20"/>
              </w:rPr>
            </w:pPr>
            <w:r>
              <w:rPr>
                <w:rFonts w:ascii="Arial" w:hAnsi="Arial"/>
                <w:sz w:val="20"/>
              </w:rPr>
              <w:t xml:space="preserve">Today and Friday we are going to be learning about Langston Hughes’s life. We’ll be paying close attention to the life experiences that we think may have influenced him </w:t>
            </w:r>
            <w:r>
              <w:rPr>
                <w:rFonts w:ascii="Arial" w:hAnsi="Arial"/>
                <w:i/>
                <w:sz w:val="20"/>
              </w:rPr>
              <w:t>as a writer</w:t>
            </w:r>
            <w:r>
              <w:rPr>
                <w:rFonts w:ascii="Arial" w:hAnsi="Arial"/>
                <w:sz w:val="20"/>
              </w:rPr>
              <w:t xml:space="preserve"> and tracking what we learn on a KWL chart (explain KWL chart)</w:t>
            </w:r>
          </w:p>
          <w:p w:rsidR="005A2C29" w:rsidRDefault="005A2C29">
            <w:pPr>
              <w:numPr>
                <w:ilvl w:val="0"/>
                <w:numId w:val="3"/>
              </w:numPr>
              <w:rPr>
                <w:rFonts w:ascii="Arial" w:hAnsi="Arial"/>
                <w:sz w:val="20"/>
              </w:rPr>
            </w:pPr>
            <w:r>
              <w:rPr>
                <w:rFonts w:ascii="Arial" w:hAnsi="Arial"/>
                <w:sz w:val="20"/>
              </w:rPr>
              <w:t xml:space="preserve">To begin, what do we already </w:t>
            </w:r>
            <w:r>
              <w:rPr>
                <w:rFonts w:ascii="Arial" w:hAnsi="Arial"/>
                <w:color w:val="0000FF"/>
                <w:sz w:val="20"/>
              </w:rPr>
              <w:t xml:space="preserve">think we </w:t>
            </w:r>
            <w:r>
              <w:rPr>
                <w:rFonts w:ascii="Arial" w:hAnsi="Arial"/>
                <w:i/>
                <w:sz w:val="20"/>
              </w:rPr>
              <w:t xml:space="preserve">know </w:t>
            </w:r>
            <w:r>
              <w:rPr>
                <w:rFonts w:ascii="Arial" w:hAnsi="Arial"/>
                <w:sz w:val="20"/>
              </w:rPr>
              <w:t>about LH and his body of work?</w:t>
            </w:r>
          </w:p>
          <w:p w:rsidR="005A2C29" w:rsidRDefault="005A2C29">
            <w:pPr>
              <w:numPr>
                <w:ilvl w:val="0"/>
                <w:numId w:val="3"/>
              </w:numPr>
              <w:rPr>
                <w:rFonts w:ascii="Arial" w:hAnsi="Arial"/>
                <w:sz w:val="20"/>
              </w:rPr>
            </w:pPr>
            <w:r>
              <w:rPr>
                <w:rFonts w:ascii="Arial" w:hAnsi="Arial"/>
                <w:sz w:val="20"/>
              </w:rPr>
              <w:t xml:space="preserve">What do we </w:t>
            </w:r>
            <w:r>
              <w:rPr>
                <w:rFonts w:ascii="Arial" w:hAnsi="Arial"/>
                <w:i/>
                <w:sz w:val="20"/>
              </w:rPr>
              <w:t>want to know</w:t>
            </w:r>
            <w:r>
              <w:rPr>
                <w:rFonts w:ascii="Arial" w:hAnsi="Arial"/>
                <w:sz w:val="20"/>
              </w:rPr>
              <w:t xml:space="preserve"> about </w:t>
            </w:r>
            <w:proofErr w:type="spellStart"/>
            <w:r>
              <w:rPr>
                <w:rFonts w:ascii="Arial" w:hAnsi="Arial"/>
                <w:sz w:val="20"/>
              </w:rPr>
              <w:t>LH’s</w:t>
            </w:r>
            <w:proofErr w:type="spellEnd"/>
            <w:r>
              <w:rPr>
                <w:rFonts w:ascii="Arial" w:hAnsi="Arial"/>
                <w:sz w:val="20"/>
              </w:rPr>
              <w:t xml:space="preserve"> life that might help us better understand his work?</w:t>
            </w:r>
          </w:p>
          <w:p w:rsidR="005A2C29" w:rsidRDefault="005A2C29">
            <w:pPr>
              <w:rPr>
                <w:rFonts w:ascii="Arial" w:hAnsi="Arial"/>
                <w:sz w:val="20"/>
              </w:rPr>
            </w:pPr>
          </w:p>
        </w:tc>
        <w:tc>
          <w:tcPr>
            <w:tcW w:w="3653" w:type="dxa"/>
          </w:tcPr>
          <w:p w:rsidR="005A2C29" w:rsidRDefault="005A2C29" w:rsidP="009A0BDE">
            <w:pPr>
              <w:numPr>
                <w:ilvl w:val="0"/>
                <w:numId w:val="2"/>
              </w:numPr>
              <w:ind w:left="492" w:hanging="270"/>
              <w:rPr>
                <w:rFonts w:ascii="Arial" w:hAnsi="Arial"/>
                <w:sz w:val="20"/>
              </w:rPr>
            </w:pPr>
            <w:r>
              <w:rPr>
                <w:rFonts w:ascii="Arial" w:hAnsi="Arial"/>
                <w:sz w:val="20"/>
              </w:rPr>
              <w:t>Active listening</w:t>
            </w:r>
          </w:p>
          <w:p w:rsidR="005A2C29" w:rsidRDefault="005A2C29" w:rsidP="009A0BDE">
            <w:pPr>
              <w:numPr>
                <w:ilvl w:val="0"/>
                <w:numId w:val="2"/>
              </w:numPr>
              <w:ind w:left="492" w:hanging="270"/>
              <w:rPr>
                <w:rFonts w:ascii="Arial" w:hAnsi="Arial"/>
                <w:sz w:val="20"/>
              </w:rPr>
            </w:pPr>
            <w:r>
              <w:rPr>
                <w:rFonts w:ascii="Arial" w:hAnsi="Arial"/>
                <w:sz w:val="20"/>
              </w:rPr>
              <w:t>Generating information and questions</w:t>
            </w:r>
          </w:p>
          <w:p w:rsidR="005A2C29" w:rsidRDefault="005A2C29" w:rsidP="00F5579D">
            <w:pPr>
              <w:ind w:left="492"/>
              <w:rPr>
                <w:rFonts w:ascii="Arial" w:hAnsi="Arial"/>
                <w:sz w:val="20"/>
              </w:rPr>
            </w:pPr>
          </w:p>
        </w:tc>
        <w:tc>
          <w:tcPr>
            <w:tcW w:w="3653" w:type="dxa"/>
          </w:tcPr>
          <w:p w:rsidR="005A2C29" w:rsidRDefault="005A2C29" w:rsidP="009A0BDE">
            <w:pPr>
              <w:numPr>
                <w:ilvl w:val="0"/>
                <w:numId w:val="2"/>
              </w:numPr>
              <w:ind w:left="492" w:hanging="270"/>
              <w:rPr>
                <w:rFonts w:ascii="Arial" w:hAnsi="Arial"/>
                <w:sz w:val="20"/>
              </w:rPr>
            </w:pPr>
            <w:r>
              <w:rPr>
                <w:rFonts w:ascii="Arial" w:hAnsi="Arial"/>
                <w:sz w:val="20"/>
              </w:rPr>
              <w:t>Active listening</w:t>
            </w:r>
          </w:p>
          <w:p w:rsidR="005A2C29" w:rsidRDefault="005A2C29" w:rsidP="009A0BDE">
            <w:pPr>
              <w:numPr>
                <w:ilvl w:val="0"/>
                <w:numId w:val="2"/>
              </w:numPr>
              <w:ind w:left="492" w:hanging="270"/>
              <w:rPr>
                <w:rFonts w:ascii="Arial" w:hAnsi="Arial"/>
                <w:sz w:val="20"/>
              </w:rPr>
            </w:pPr>
            <w:r>
              <w:rPr>
                <w:rFonts w:ascii="Arial" w:hAnsi="Arial"/>
                <w:sz w:val="20"/>
              </w:rPr>
              <w:t>Questions</w:t>
            </w:r>
          </w:p>
          <w:p w:rsidR="005A2C29" w:rsidRDefault="005A2C29" w:rsidP="009A0BDE">
            <w:pPr>
              <w:numPr>
                <w:ilvl w:val="0"/>
                <w:numId w:val="2"/>
              </w:numPr>
              <w:ind w:left="492" w:hanging="270"/>
              <w:rPr>
                <w:rFonts w:ascii="Arial" w:hAnsi="Arial"/>
                <w:sz w:val="20"/>
              </w:rPr>
            </w:pPr>
            <w:r>
              <w:rPr>
                <w:rFonts w:ascii="Arial" w:hAnsi="Arial"/>
                <w:sz w:val="20"/>
              </w:rPr>
              <w:t>Participation in KWL</w:t>
            </w:r>
          </w:p>
          <w:p w:rsidR="005A2C29" w:rsidRDefault="005A2C29" w:rsidP="00F5579D">
            <w:pPr>
              <w:ind w:left="492"/>
              <w:rPr>
                <w:rFonts w:ascii="Arial" w:hAnsi="Arial"/>
                <w:sz w:val="20"/>
              </w:rPr>
            </w:pPr>
          </w:p>
        </w:tc>
      </w:tr>
      <w:tr w:rsidR="005A2C29">
        <w:tc>
          <w:tcPr>
            <w:tcW w:w="5014" w:type="dxa"/>
          </w:tcPr>
          <w:p w:rsidR="005A2C29" w:rsidRDefault="005A2C29">
            <w:pPr>
              <w:numPr>
                <w:ilvl w:val="1"/>
                <w:numId w:val="1"/>
              </w:numPr>
              <w:tabs>
                <w:tab w:val="left" w:pos="332"/>
              </w:tabs>
              <w:rPr>
                <w:rFonts w:ascii="Arial" w:hAnsi="Arial"/>
                <w:b/>
                <w:sz w:val="20"/>
              </w:rPr>
            </w:pPr>
            <w:r>
              <w:rPr>
                <w:rFonts w:ascii="Arial" w:hAnsi="Arial"/>
                <w:b/>
                <w:sz w:val="20"/>
              </w:rPr>
              <w:t>The Read Aloud: Day One</w:t>
            </w:r>
          </w:p>
          <w:p w:rsidR="005A2C29" w:rsidRDefault="005A2C29">
            <w:pPr>
              <w:numPr>
                <w:ilvl w:val="0"/>
                <w:numId w:val="1"/>
              </w:numPr>
              <w:rPr>
                <w:rFonts w:ascii="Arial" w:hAnsi="Arial"/>
                <w:sz w:val="20"/>
              </w:rPr>
            </w:pPr>
            <w:r>
              <w:rPr>
                <w:rFonts w:ascii="Arial" w:hAnsi="Arial"/>
                <w:sz w:val="20"/>
              </w:rPr>
              <w:t>Pg. 1 “He heard his mother say she would give Mexico City a try.”</w:t>
            </w:r>
          </w:p>
          <w:p w:rsidR="005A2C29" w:rsidRDefault="005A2C29">
            <w:pPr>
              <w:numPr>
                <w:ilvl w:val="0"/>
                <w:numId w:val="1"/>
              </w:numPr>
              <w:rPr>
                <w:rFonts w:ascii="Arial" w:hAnsi="Arial"/>
                <w:sz w:val="20"/>
              </w:rPr>
            </w:pPr>
            <w:r w:rsidRPr="00986B0C">
              <w:rPr>
                <w:rFonts w:ascii="Arial" w:hAnsi="Arial"/>
                <w:b/>
                <w:sz w:val="20"/>
              </w:rPr>
              <w:t>Think aloud:</w:t>
            </w:r>
            <w:r>
              <w:rPr>
                <w:rFonts w:ascii="Arial" w:hAnsi="Arial"/>
                <w:sz w:val="20"/>
              </w:rPr>
              <w:t xml:space="preserve"> I’m noticing that Langston has already traveled a lot, and he’s only six—Missouri, Kansas, </w:t>
            </w:r>
            <w:proofErr w:type="gramStart"/>
            <w:r>
              <w:rPr>
                <w:rFonts w:ascii="Arial" w:hAnsi="Arial"/>
                <w:sz w:val="20"/>
              </w:rPr>
              <w:t>Mexico</w:t>
            </w:r>
            <w:proofErr w:type="gramEnd"/>
            <w:r>
              <w:rPr>
                <w:rFonts w:ascii="Arial" w:hAnsi="Arial"/>
                <w:sz w:val="20"/>
              </w:rPr>
              <w:t xml:space="preserve"> City. I’m wondering how traveling—seeing different landscapes and meeting new people—might influence his perspective as a writer. </w:t>
            </w:r>
          </w:p>
          <w:p w:rsidR="005A2C29" w:rsidRDefault="005A2C29">
            <w:pPr>
              <w:numPr>
                <w:ilvl w:val="0"/>
                <w:numId w:val="1"/>
              </w:numPr>
              <w:rPr>
                <w:rFonts w:ascii="Arial" w:hAnsi="Arial"/>
                <w:sz w:val="20"/>
              </w:rPr>
            </w:pPr>
            <w:r>
              <w:rPr>
                <w:rFonts w:ascii="Arial" w:hAnsi="Arial"/>
                <w:sz w:val="20"/>
              </w:rPr>
              <w:t>Pg. 4 “”…But his mother said she was afraid of earthquakes. In a little while they were headed home to Kansas.”</w:t>
            </w:r>
          </w:p>
          <w:p w:rsidR="005A2C29" w:rsidRPr="00662C71" w:rsidRDefault="005A2C29">
            <w:pPr>
              <w:numPr>
                <w:ilvl w:val="0"/>
                <w:numId w:val="1"/>
              </w:numPr>
              <w:rPr>
                <w:rFonts w:ascii="Arial" w:hAnsi="Arial"/>
                <w:sz w:val="20"/>
              </w:rPr>
            </w:pPr>
            <w:r w:rsidRPr="00324130">
              <w:rPr>
                <w:rFonts w:ascii="Arial" w:hAnsi="Arial"/>
                <w:b/>
                <w:sz w:val="20"/>
              </w:rPr>
              <w:t xml:space="preserve">Stop and talk: </w:t>
            </w:r>
            <w:r>
              <w:rPr>
                <w:rFonts w:ascii="Arial" w:hAnsi="Arial"/>
                <w:sz w:val="20"/>
              </w:rPr>
              <w:t>Langston’s parents disagree about where to live and raise him. What does his father believe and why? What does his mother believe and why?</w:t>
            </w:r>
            <w:ins w:id="0" w:author="Office 2004 Test Drive User" w:date="2012-01-16T16:50:00Z">
              <w:r>
                <w:rPr>
                  <w:rFonts w:ascii="Arial" w:hAnsi="Arial"/>
                  <w:color w:val="0000FF"/>
                  <w:sz w:val="20"/>
                </w:rPr>
                <w:t xml:space="preserve"> </w:t>
              </w:r>
            </w:ins>
            <w:r>
              <w:rPr>
                <w:rFonts w:ascii="Arial" w:hAnsi="Arial"/>
                <w:color w:val="0000FF"/>
                <w:sz w:val="20"/>
              </w:rPr>
              <w:t>Hold them to the evidence in the text</w:t>
            </w:r>
          </w:p>
          <w:p w:rsidR="005A2C29" w:rsidRDefault="005A2C29">
            <w:pPr>
              <w:numPr>
                <w:ilvl w:val="0"/>
                <w:numId w:val="1"/>
              </w:numPr>
              <w:rPr>
                <w:rFonts w:ascii="Arial" w:hAnsi="Arial"/>
                <w:sz w:val="20"/>
              </w:rPr>
            </w:pPr>
            <w:r>
              <w:rPr>
                <w:rFonts w:ascii="Arial" w:hAnsi="Arial"/>
                <w:sz w:val="20"/>
              </w:rPr>
              <w:t>Pg. 7 “No matter how sad this story sounded while she was telling it, his grandmother never cried. Langston learned not to cry about most things either.”</w:t>
            </w:r>
          </w:p>
          <w:p w:rsidR="005A2C29" w:rsidRDefault="005A2C29">
            <w:pPr>
              <w:numPr>
                <w:ilvl w:val="0"/>
                <w:numId w:val="1"/>
              </w:numPr>
              <w:rPr>
                <w:rFonts w:ascii="Arial" w:hAnsi="Arial"/>
                <w:sz w:val="20"/>
              </w:rPr>
            </w:pPr>
            <w:r w:rsidRPr="00324130">
              <w:rPr>
                <w:rFonts w:ascii="Arial" w:hAnsi="Arial"/>
                <w:b/>
                <w:sz w:val="20"/>
              </w:rPr>
              <w:t>T&amp;T:</w:t>
            </w:r>
            <w:r>
              <w:rPr>
                <w:rFonts w:ascii="Arial" w:hAnsi="Arial"/>
                <w:sz w:val="20"/>
              </w:rPr>
              <w:t xml:space="preserve"> Hmm, let me reread that last paragraph. Why don’t Langston and his grandmother cry? What does that tell us about them as people? Turn and talk to a partner. </w:t>
            </w:r>
          </w:p>
          <w:p w:rsidR="005A2C29" w:rsidRDefault="005A2C29">
            <w:pPr>
              <w:numPr>
                <w:ilvl w:val="0"/>
                <w:numId w:val="1"/>
              </w:numPr>
              <w:rPr>
                <w:rFonts w:ascii="Arial" w:hAnsi="Arial"/>
                <w:sz w:val="20"/>
              </w:rPr>
            </w:pPr>
            <w:r>
              <w:rPr>
                <w:rFonts w:ascii="Arial" w:hAnsi="Arial"/>
                <w:sz w:val="20"/>
              </w:rPr>
              <w:t>Pg. 8 “It made him feel good to know that people enjoyed something he had written.”</w:t>
            </w:r>
          </w:p>
          <w:p w:rsidR="005A2C29" w:rsidRDefault="005A2C29">
            <w:pPr>
              <w:numPr>
                <w:ilvl w:val="0"/>
                <w:numId w:val="1"/>
              </w:numPr>
              <w:rPr>
                <w:rFonts w:ascii="Arial" w:hAnsi="Arial"/>
                <w:sz w:val="20"/>
              </w:rPr>
            </w:pPr>
            <w:r>
              <w:rPr>
                <w:rFonts w:ascii="Arial" w:hAnsi="Arial"/>
                <w:b/>
                <w:sz w:val="20"/>
              </w:rPr>
              <w:t xml:space="preserve">Think aloud: </w:t>
            </w:r>
            <w:r>
              <w:rPr>
                <w:rFonts w:ascii="Arial" w:hAnsi="Arial"/>
                <w:sz w:val="20"/>
              </w:rPr>
              <w:t xml:space="preserve">I’ve had that feeling before. I’m thinking that good feeling might be part of the reason Langston decided to become a writer. </w:t>
            </w:r>
          </w:p>
          <w:p w:rsidR="005A2C29" w:rsidRDefault="005A2C29">
            <w:pPr>
              <w:numPr>
                <w:ilvl w:val="0"/>
                <w:numId w:val="1"/>
              </w:numPr>
              <w:rPr>
                <w:rFonts w:ascii="Arial" w:hAnsi="Arial"/>
                <w:sz w:val="20"/>
              </w:rPr>
            </w:pPr>
            <w:r>
              <w:rPr>
                <w:rFonts w:ascii="Arial" w:hAnsi="Arial"/>
                <w:sz w:val="20"/>
              </w:rPr>
              <w:t>Pg. 11 “He became lonely for Black people…”</w:t>
            </w:r>
          </w:p>
          <w:p w:rsidR="005A2C29" w:rsidRDefault="005A2C29">
            <w:pPr>
              <w:numPr>
                <w:ilvl w:val="0"/>
                <w:numId w:val="1"/>
              </w:numPr>
              <w:rPr>
                <w:rFonts w:ascii="Arial" w:hAnsi="Arial"/>
                <w:sz w:val="20"/>
              </w:rPr>
            </w:pPr>
            <w:r>
              <w:rPr>
                <w:rFonts w:ascii="Arial" w:hAnsi="Arial"/>
                <w:b/>
                <w:sz w:val="20"/>
              </w:rPr>
              <w:t xml:space="preserve">Stop and talk: </w:t>
            </w:r>
            <w:r>
              <w:rPr>
                <w:rFonts w:ascii="Arial" w:hAnsi="Arial"/>
                <w:sz w:val="20"/>
              </w:rPr>
              <w:t>What does Alice Walker mean when she says Langston was ‘lonely for Black people’? Who has an idea?</w:t>
            </w:r>
          </w:p>
          <w:p w:rsidR="005A2C29" w:rsidRDefault="005A2C29">
            <w:pPr>
              <w:numPr>
                <w:ilvl w:val="0"/>
                <w:numId w:val="1"/>
              </w:numPr>
              <w:rPr>
                <w:rFonts w:ascii="Arial" w:hAnsi="Arial"/>
                <w:sz w:val="20"/>
              </w:rPr>
            </w:pPr>
            <w:r>
              <w:rPr>
                <w:rFonts w:ascii="Arial" w:hAnsi="Arial"/>
                <w:sz w:val="20"/>
              </w:rPr>
              <w:t>Pg. 15 “…the next afternoon…Langston met Mr. Hughes on the street.”</w:t>
            </w:r>
          </w:p>
          <w:p w:rsidR="005A2C29" w:rsidRDefault="005A2C29">
            <w:pPr>
              <w:numPr>
                <w:ilvl w:val="0"/>
                <w:numId w:val="1"/>
              </w:numPr>
              <w:rPr>
                <w:rFonts w:ascii="Arial" w:hAnsi="Arial"/>
                <w:sz w:val="20"/>
              </w:rPr>
            </w:pPr>
            <w:r>
              <w:rPr>
                <w:rFonts w:ascii="Arial" w:hAnsi="Arial"/>
                <w:b/>
                <w:sz w:val="20"/>
              </w:rPr>
              <w:t xml:space="preserve">Stop and talk: </w:t>
            </w:r>
            <w:r>
              <w:rPr>
                <w:rFonts w:ascii="Arial" w:hAnsi="Arial"/>
                <w:sz w:val="20"/>
              </w:rPr>
              <w:t xml:space="preserve">Put yourself in Langston’s shoes. What do you think he is feeling when he meets his father for the first time in 11 years? </w:t>
            </w:r>
            <w:r>
              <w:rPr>
                <w:rFonts w:ascii="Arial" w:hAnsi="Arial"/>
                <w:color w:val="0000FF"/>
                <w:sz w:val="20"/>
              </w:rPr>
              <w:t>Good</w:t>
            </w:r>
          </w:p>
          <w:p w:rsidR="005A2C29" w:rsidRDefault="005A2C29">
            <w:pPr>
              <w:numPr>
                <w:ilvl w:val="0"/>
                <w:numId w:val="1"/>
              </w:numPr>
              <w:rPr>
                <w:rFonts w:ascii="Arial" w:hAnsi="Arial"/>
                <w:sz w:val="20"/>
              </w:rPr>
            </w:pPr>
            <w:r>
              <w:rPr>
                <w:rFonts w:ascii="Arial" w:hAnsi="Arial"/>
                <w:sz w:val="20"/>
              </w:rPr>
              <w:t>Pg. 19 “He thought it was brave of them to laugh in spite of everything.”</w:t>
            </w:r>
          </w:p>
          <w:p w:rsidR="005A2C29" w:rsidRDefault="005A2C29">
            <w:pPr>
              <w:numPr>
                <w:ilvl w:val="0"/>
                <w:numId w:val="1"/>
              </w:numPr>
              <w:rPr>
                <w:rFonts w:ascii="Arial" w:hAnsi="Arial"/>
                <w:sz w:val="20"/>
              </w:rPr>
            </w:pPr>
            <w:r>
              <w:rPr>
                <w:rFonts w:ascii="Arial" w:hAnsi="Arial"/>
                <w:b/>
                <w:sz w:val="20"/>
              </w:rPr>
              <w:t xml:space="preserve">T&amp;T: </w:t>
            </w:r>
            <w:r>
              <w:rPr>
                <w:rFonts w:ascii="Arial" w:hAnsi="Arial"/>
                <w:sz w:val="20"/>
              </w:rPr>
              <w:t xml:space="preserve">Langston and his father disagree about the Black farmers they see from the train. What does it mean to be brave, and why does Langston believe the farmers are brave for laughing? Turn and talk to a partner. </w:t>
            </w:r>
          </w:p>
          <w:p w:rsidR="005A2C29" w:rsidRPr="00986B0C" w:rsidRDefault="005A2C29" w:rsidP="00986B0C">
            <w:pPr>
              <w:ind w:left="720"/>
              <w:rPr>
                <w:rFonts w:ascii="Arial" w:hAnsi="Arial"/>
                <w:sz w:val="20"/>
              </w:rPr>
            </w:pPr>
          </w:p>
        </w:tc>
        <w:tc>
          <w:tcPr>
            <w:tcW w:w="3653" w:type="dxa"/>
          </w:tcPr>
          <w:p w:rsidR="005A2C29" w:rsidRDefault="005A2C29" w:rsidP="009A0BDE">
            <w:pPr>
              <w:numPr>
                <w:ilvl w:val="0"/>
                <w:numId w:val="2"/>
              </w:numPr>
              <w:ind w:left="492" w:hanging="270"/>
              <w:rPr>
                <w:rFonts w:ascii="Arial" w:hAnsi="Arial"/>
                <w:sz w:val="20"/>
              </w:rPr>
            </w:pPr>
            <w:r>
              <w:rPr>
                <w:rFonts w:ascii="Arial" w:hAnsi="Arial"/>
                <w:sz w:val="20"/>
              </w:rPr>
              <w:t xml:space="preserve">Active listening </w:t>
            </w:r>
          </w:p>
          <w:p w:rsidR="005A2C29" w:rsidRDefault="005A2C29" w:rsidP="009A0BDE">
            <w:pPr>
              <w:numPr>
                <w:ilvl w:val="0"/>
                <w:numId w:val="2"/>
              </w:numPr>
              <w:ind w:left="492" w:hanging="270"/>
              <w:rPr>
                <w:rFonts w:ascii="Arial" w:hAnsi="Arial"/>
                <w:sz w:val="20"/>
              </w:rPr>
            </w:pPr>
            <w:r>
              <w:rPr>
                <w:rFonts w:ascii="Arial" w:hAnsi="Arial"/>
                <w:sz w:val="20"/>
              </w:rPr>
              <w:t>Responses to questions</w:t>
            </w:r>
          </w:p>
          <w:p w:rsidR="005A2C29" w:rsidRDefault="005A2C29" w:rsidP="009A0BDE">
            <w:pPr>
              <w:numPr>
                <w:ilvl w:val="0"/>
                <w:numId w:val="2"/>
              </w:numPr>
              <w:ind w:left="492" w:hanging="270"/>
              <w:rPr>
                <w:rFonts w:ascii="Arial" w:hAnsi="Arial"/>
                <w:sz w:val="20"/>
              </w:rPr>
            </w:pPr>
            <w:r>
              <w:rPr>
                <w:rFonts w:ascii="Arial" w:hAnsi="Arial"/>
                <w:sz w:val="20"/>
              </w:rPr>
              <w:t>Partner talk</w:t>
            </w: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Pr="00662C71" w:rsidRDefault="005A2C29">
            <w:pPr>
              <w:pStyle w:val="CommentText"/>
              <w:rPr>
                <w:rFonts w:ascii="Arial" w:hAnsi="Arial"/>
                <w:color w:val="0000FF"/>
                <w:sz w:val="22"/>
              </w:rPr>
            </w:pPr>
            <w:r w:rsidRPr="00662C71">
              <w:rPr>
                <w:rFonts w:ascii="Arial" w:hAnsi="Arial"/>
                <w:color w:val="0000FF"/>
                <w:sz w:val="22"/>
              </w:rPr>
              <w:t>Hughes’s relationship with his father is difficult.  I think it is complex, and key to Hughes’ character. His determination and strong identity with Black people is something to consider. He could have chosen a different path, one that would have changed his circumstances. He could have lived very comfortably with his dad. This could be something to discuss.</w:t>
            </w: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tc>
        <w:tc>
          <w:tcPr>
            <w:tcW w:w="3653" w:type="dxa"/>
          </w:tcPr>
          <w:p w:rsidR="005A2C29" w:rsidRDefault="005A2C29" w:rsidP="009A0BDE">
            <w:pPr>
              <w:numPr>
                <w:ilvl w:val="0"/>
                <w:numId w:val="2"/>
              </w:numPr>
              <w:ind w:left="492" w:hanging="270"/>
              <w:rPr>
                <w:rFonts w:ascii="Arial" w:hAnsi="Arial"/>
                <w:sz w:val="20"/>
              </w:rPr>
            </w:pPr>
            <w:r>
              <w:rPr>
                <w:rFonts w:ascii="Arial" w:hAnsi="Arial"/>
                <w:sz w:val="20"/>
              </w:rPr>
              <w:t>Observing active listening</w:t>
            </w:r>
          </w:p>
          <w:p w:rsidR="005A2C29" w:rsidRDefault="005A2C29" w:rsidP="009A0BDE">
            <w:pPr>
              <w:numPr>
                <w:ilvl w:val="0"/>
                <w:numId w:val="2"/>
              </w:numPr>
              <w:ind w:left="492" w:hanging="270"/>
              <w:rPr>
                <w:rFonts w:ascii="Arial" w:hAnsi="Arial"/>
                <w:sz w:val="20"/>
              </w:rPr>
            </w:pPr>
            <w:r>
              <w:rPr>
                <w:rFonts w:ascii="Arial" w:hAnsi="Arial"/>
                <w:sz w:val="20"/>
              </w:rPr>
              <w:t>Hearing some ideas shared in response to questions</w:t>
            </w:r>
          </w:p>
          <w:p w:rsidR="005A2C29" w:rsidRDefault="005A2C29" w:rsidP="009A0BDE">
            <w:pPr>
              <w:numPr>
                <w:ilvl w:val="0"/>
                <w:numId w:val="2"/>
              </w:numPr>
              <w:ind w:left="492" w:hanging="270"/>
              <w:rPr>
                <w:rFonts w:ascii="Arial" w:hAnsi="Arial"/>
                <w:sz w:val="20"/>
              </w:rPr>
            </w:pPr>
            <w:r>
              <w:rPr>
                <w:rFonts w:ascii="Arial" w:hAnsi="Arial"/>
                <w:sz w:val="20"/>
              </w:rPr>
              <w:t>Listening in to partner talk</w:t>
            </w:r>
          </w:p>
        </w:tc>
      </w:tr>
      <w:tr w:rsidR="005A2C29">
        <w:trPr>
          <w:cantSplit/>
        </w:trPr>
        <w:tc>
          <w:tcPr>
            <w:tcW w:w="12320" w:type="dxa"/>
            <w:gridSpan w:val="3"/>
          </w:tcPr>
          <w:p w:rsidR="005A2C29" w:rsidRDefault="005A2C29">
            <w:pPr>
              <w:rPr>
                <w:rFonts w:ascii="Arial" w:hAnsi="Arial"/>
                <w:b/>
                <w:sz w:val="20"/>
              </w:rPr>
            </w:pPr>
            <w:r>
              <w:rPr>
                <w:rFonts w:ascii="Arial" w:hAnsi="Arial"/>
                <w:b/>
                <w:sz w:val="20"/>
              </w:rPr>
              <w:t>Anticipated Responses/Outcomes:</w:t>
            </w:r>
          </w:p>
          <w:p w:rsidR="005A2C29" w:rsidRDefault="005A2C29">
            <w:pPr>
              <w:numPr>
                <w:ilvl w:val="0"/>
                <w:numId w:val="1"/>
              </w:numPr>
              <w:rPr>
                <w:rFonts w:ascii="Arial" w:hAnsi="Arial"/>
                <w:sz w:val="20"/>
              </w:rPr>
            </w:pPr>
            <w:r>
              <w:rPr>
                <w:rFonts w:ascii="Arial" w:hAnsi="Arial"/>
                <w:sz w:val="20"/>
              </w:rPr>
              <w:t>I think students will use skills in making inferences and using empathy to understand character motivation to understand Langston Hughes and his family</w:t>
            </w:r>
          </w:p>
          <w:p w:rsidR="005A2C29" w:rsidRDefault="005A2C29">
            <w:pPr>
              <w:numPr>
                <w:ilvl w:val="0"/>
                <w:numId w:val="1"/>
              </w:numPr>
              <w:rPr>
                <w:rFonts w:ascii="Arial" w:hAnsi="Arial"/>
                <w:b/>
                <w:sz w:val="20"/>
              </w:rPr>
            </w:pPr>
            <w:r>
              <w:rPr>
                <w:rFonts w:ascii="Arial" w:hAnsi="Arial"/>
                <w:sz w:val="20"/>
              </w:rPr>
              <w:t xml:space="preserve">Some students may rely on pictures to guide their contributions. </w:t>
            </w:r>
            <w:r>
              <w:rPr>
                <w:rFonts w:ascii="Arial" w:hAnsi="Arial"/>
                <w:color w:val="0000FF"/>
                <w:sz w:val="20"/>
              </w:rPr>
              <w:t>With this book, they should be relying on the words</w:t>
            </w:r>
          </w:p>
          <w:p w:rsidR="005A2C29" w:rsidRDefault="005A2C29">
            <w:pPr>
              <w:rPr>
                <w:rFonts w:ascii="Arial" w:hAnsi="Arial"/>
                <w:sz w:val="20"/>
              </w:rPr>
            </w:pPr>
          </w:p>
        </w:tc>
      </w:tr>
      <w:tr w:rsidR="005A2C29">
        <w:tc>
          <w:tcPr>
            <w:tcW w:w="5014" w:type="dxa"/>
          </w:tcPr>
          <w:p w:rsidR="005A2C29" w:rsidRDefault="005A2C29">
            <w:pPr>
              <w:numPr>
                <w:ilvl w:val="0"/>
                <w:numId w:val="4"/>
              </w:numPr>
              <w:tabs>
                <w:tab w:val="left" w:pos="332"/>
              </w:tabs>
              <w:rPr>
                <w:rFonts w:ascii="Arial" w:hAnsi="Arial"/>
                <w:b/>
                <w:sz w:val="20"/>
              </w:rPr>
            </w:pPr>
            <w:r>
              <w:rPr>
                <w:rFonts w:ascii="Arial" w:hAnsi="Arial"/>
                <w:b/>
                <w:sz w:val="20"/>
              </w:rPr>
              <w:t>Closing and recording</w:t>
            </w:r>
          </w:p>
          <w:p w:rsidR="005A2C29" w:rsidRPr="00E236EC" w:rsidRDefault="005A2C29" w:rsidP="00F5579D">
            <w:pPr>
              <w:numPr>
                <w:ilvl w:val="0"/>
                <w:numId w:val="1"/>
              </w:numPr>
              <w:rPr>
                <w:rFonts w:ascii="Arial" w:hAnsi="Arial"/>
                <w:sz w:val="20"/>
              </w:rPr>
            </w:pPr>
            <w:r>
              <w:rPr>
                <w:rFonts w:ascii="Arial" w:hAnsi="Arial"/>
                <w:sz w:val="20"/>
              </w:rPr>
              <w:t xml:space="preserve">We’ve already learned a lot about Langston Hughes’s life experiences and he’s only 17! Tomorrow we learn even more, but before we close I want to record some of the important things we have learned about Langston Hughes today on our chart. </w:t>
            </w:r>
          </w:p>
        </w:tc>
        <w:tc>
          <w:tcPr>
            <w:tcW w:w="3653" w:type="dxa"/>
          </w:tcPr>
          <w:p w:rsidR="005A2C29" w:rsidRDefault="005A2C29" w:rsidP="009A0BDE">
            <w:pPr>
              <w:numPr>
                <w:ilvl w:val="0"/>
                <w:numId w:val="2"/>
              </w:numPr>
              <w:ind w:left="492" w:hanging="270"/>
              <w:rPr>
                <w:rFonts w:ascii="Arial" w:hAnsi="Arial"/>
                <w:sz w:val="20"/>
              </w:rPr>
            </w:pPr>
            <w:r>
              <w:rPr>
                <w:rFonts w:ascii="Arial" w:hAnsi="Arial"/>
                <w:sz w:val="20"/>
              </w:rPr>
              <w:t xml:space="preserve">Students will share what they think are important experiences in </w:t>
            </w:r>
            <w:proofErr w:type="spellStart"/>
            <w:r>
              <w:rPr>
                <w:rFonts w:ascii="Arial" w:hAnsi="Arial"/>
                <w:sz w:val="20"/>
              </w:rPr>
              <w:t>LH’s</w:t>
            </w:r>
            <w:proofErr w:type="spellEnd"/>
            <w:r>
              <w:rPr>
                <w:rFonts w:ascii="Arial" w:hAnsi="Arial"/>
                <w:sz w:val="20"/>
              </w:rPr>
              <w:t xml:space="preserve"> life</w:t>
            </w:r>
          </w:p>
          <w:p w:rsidR="005A2C29" w:rsidRDefault="005A2C29" w:rsidP="009A0BDE">
            <w:pPr>
              <w:numPr>
                <w:ilvl w:val="0"/>
                <w:numId w:val="2"/>
              </w:numPr>
              <w:ind w:left="492" w:hanging="270"/>
              <w:rPr>
                <w:rFonts w:ascii="Arial" w:hAnsi="Arial"/>
                <w:sz w:val="20"/>
              </w:rPr>
            </w:pPr>
            <w:r>
              <w:rPr>
                <w:rFonts w:ascii="Arial" w:hAnsi="Arial"/>
                <w:sz w:val="20"/>
              </w:rPr>
              <w:t>Students can agree/disagree/build on their classmate’s contributions</w:t>
            </w:r>
          </w:p>
          <w:p w:rsidR="005A2C29" w:rsidRDefault="005A2C29" w:rsidP="009A0BDE">
            <w:pPr>
              <w:numPr>
                <w:ilvl w:val="0"/>
                <w:numId w:val="2"/>
              </w:numPr>
              <w:ind w:left="492" w:hanging="270"/>
              <w:rPr>
                <w:rFonts w:ascii="Arial" w:hAnsi="Arial"/>
                <w:sz w:val="20"/>
              </w:rPr>
            </w:pPr>
            <w:r>
              <w:rPr>
                <w:rFonts w:ascii="Arial" w:hAnsi="Arial"/>
                <w:sz w:val="20"/>
              </w:rPr>
              <w:t>Students may think of new questions to add to what we Want to Know.</w:t>
            </w:r>
          </w:p>
          <w:p w:rsidR="005A2C29" w:rsidRDefault="005A2C29">
            <w:pPr>
              <w:rPr>
                <w:rFonts w:ascii="Arial" w:hAnsi="Arial"/>
                <w:sz w:val="20"/>
              </w:rPr>
            </w:pPr>
          </w:p>
        </w:tc>
        <w:tc>
          <w:tcPr>
            <w:tcW w:w="3653" w:type="dxa"/>
          </w:tcPr>
          <w:p w:rsidR="005A2C29" w:rsidRPr="00662C71" w:rsidRDefault="005A2C29" w:rsidP="009A0BDE">
            <w:pPr>
              <w:numPr>
                <w:ilvl w:val="0"/>
                <w:numId w:val="2"/>
              </w:numPr>
              <w:ind w:left="492" w:hanging="270"/>
              <w:rPr>
                <w:rFonts w:ascii="Arial" w:hAnsi="Arial"/>
                <w:sz w:val="20"/>
                <w:highlight w:val="yellow"/>
              </w:rPr>
            </w:pPr>
            <w:r>
              <w:rPr>
                <w:rFonts w:ascii="Arial" w:hAnsi="Arial"/>
                <w:sz w:val="20"/>
              </w:rPr>
              <w:t xml:space="preserve">Communicate what we learned: by </w:t>
            </w:r>
            <w:r w:rsidRPr="00662C71">
              <w:rPr>
                <w:rFonts w:ascii="Arial" w:hAnsi="Arial"/>
                <w:sz w:val="20"/>
                <w:highlight w:val="yellow"/>
              </w:rPr>
              <w:t>creating the chart together.</w:t>
            </w:r>
          </w:p>
          <w:p w:rsidR="005A2C29" w:rsidRDefault="005A2C29" w:rsidP="00662C71">
            <w:pPr>
              <w:rPr>
                <w:rFonts w:ascii="Arial" w:hAnsi="Arial"/>
                <w:sz w:val="20"/>
              </w:rPr>
            </w:pPr>
          </w:p>
          <w:p w:rsidR="005A2C29" w:rsidRPr="00662C71" w:rsidRDefault="005A2C29" w:rsidP="00662C71">
            <w:pPr>
              <w:rPr>
                <w:rFonts w:ascii="Arial" w:hAnsi="Arial"/>
                <w:color w:val="0000FF"/>
                <w:sz w:val="20"/>
              </w:rPr>
            </w:pPr>
            <w:r w:rsidRPr="00662C71">
              <w:rPr>
                <w:rFonts w:ascii="Arial" w:hAnsi="Arial"/>
                <w:color w:val="0000FF"/>
                <w:sz w:val="20"/>
              </w:rPr>
              <w:t>Be conscious of time/pacing</w:t>
            </w:r>
          </w:p>
        </w:tc>
      </w:tr>
      <w:tr w:rsidR="005A2C29">
        <w:trPr>
          <w:cantSplit/>
        </w:trPr>
        <w:tc>
          <w:tcPr>
            <w:tcW w:w="12320" w:type="dxa"/>
            <w:gridSpan w:val="3"/>
          </w:tcPr>
          <w:p w:rsidR="005A2C29" w:rsidRDefault="005A2C29">
            <w:pPr>
              <w:rPr>
                <w:rFonts w:ascii="Arial" w:hAnsi="Arial"/>
                <w:b/>
                <w:sz w:val="20"/>
              </w:rPr>
            </w:pPr>
            <w:r>
              <w:rPr>
                <w:rFonts w:ascii="Arial" w:hAnsi="Arial"/>
                <w:b/>
                <w:sz w:val="20"/>
              </w:rPr>
              <w:t>Anticipated Responses/Outcomes:</w:t>
            </w:r>
          </w:p>
          <w:p w:rsidR="005A2C29" w:rsidRDefault="005A2C29">
            <w:pPr>
              <w:numPr>
                <w:ilvl w:val="0"/>
                <w:numId w:val="2"/>
              </w:numPr>
              <w:rPr>
                <w:rFonts w:ascii="Arial" w:hAnsi="Arial"/>
                <w:sz w:val="20"/>
              </w:rPr>
            </w:pPr>
            <w:r>
              <w:rPr>
                <w:rFonts w:ascii="Arial" w:hAnsi="Arial"/>
                <w:sz w:val="20"/>
              </w:rPr>
              <w:t>I anticipate students choosing meaningful life experiences.</w:t>
            </w:r>
          </w:p>
          <w:p w:rsidR="005A2C29" w:rsidRDefault="005A2C29">
            <w:pPr>
              <w:numPr>
                <w:ilvl w:val="0"/>
                <w:numId w:val="2"/>
              </w:numPr>
              <w:rPr>
                <w:rFonts w:ascii="Arial" w:hAnsi="Arial"/>
                <w:sz w:val="20"/>
              </w:rPr>
            </w:pPr>
            <w:r>
              <w:rPr>
                <w:rFonts w:ascii="Arial" w:hAnsi="Arial"/>
                <w:sz w:val="20"/>
              </w:rPr>
              <w:t xml:space="preserve">It may be difficult to connect important life events to the idea that these shaped LH </w:t>
            </w:r>
            <w:r>
              <w:rPr>
                <w:rFonts w:ascii="Arial" w:hAnsi="Arial"/>
                <w:i/>
                <w:sz w:val="20"/>
              </w:rPr>
              <w:t>as a writer</w:t>
            </w:r>
            <w:r>
              <w:rPr>
                <w:rFonts w:ascii="Arial" w:hAnsi="Arial"/>
                <w:sz w:val="20"/>
              </w:rPr>
              <w:t xml:space="preserve">.  </w:t>
            </w:r>
          </w:p>
          <w:p w:rsidR="005A2C29" w:rsidRDefault="005A2C29">
            <w:pPr>
              <w:rPr>
                <w:rFonts w:ascii="Arial" w:hAnsi="Arial"/>
                <w:sz w:val="20"/>
              </w:rPr>
            </w:pPr>
          </w:p>
        </w:tc>
      </w:tr>
      <w:tr w:rsidR="005A2C29">
        <w:tc>
          <w:tcPr>
            <w:tcW w:w="5014" w:type="dxa"/>
          </w:tcPr>
          <w:p w:rsidR="005A2C29" w:rsidRDefault="005A2C29">
            <w:pPr>
              <w:numPr>
                <w:ilvl w:val="0"/>
                <w:numId w:val="4"/>
              </w:numPr>
              <w:tabs>
                <w:tab w:val="left" w:pos="332"/>
              </w:tabs>
              <w:rPr>
                <w:rFonts w:ascii="Arial" w:hAnsi="Arial"/>
                <w:b/>
                <w:sz w:val="20"/>
              </w:rPr>
            </w:pPr>
            <w:r>
              <w:rPr>
                <w:rFonts w:ascii="Arial" w:hAnsi="Arial"/>
                <w:b/>
                <w:sz w:val="20"/>
              </w:rPr>
              <w:t>The Read Aloud: Day Two</w:t>
            </w:r>
          </w:p>
          <w:p w:rsidR="0059389A" w:rsidRPr="0059389A" w:rsidRDefault="0059389A">
            <w:pPr>
              <w:numPr>
                <w:ilvl w:val="0"/>
                <w:numId w:val="2"/>
              </w:numPr>
              <w:rPr>
                <w:rFonts w:ascii="Arial" w:hAnsi="Arial"/>
                <w:b/>
                <w:sz w:val="20"/>
              </w:rPr>
            </w:pPr>
            <w:r>
              <w:rPr>
                <w:rFonts w:ascii="Arial" w:hAnsi="Arial"/>
                <w:i/>
                <w:sz w:val="20"/>
              </w:rPr>
              <w:t>We’ve been reading books that have strong characters and metaphor. –Tiger Rising—How do writers draw inspiration</w:t>
            </w:r>
            <w:r w:rsidR="004E1252">
              <w:rPr>
                <w:rFonts w:ascii="Arial" w:hAnsi="Arial"/>
                <w:i/>
                <w:sz w:val="20"/>
              </w:rPr>
              <w:t xml:space="preserve"> from the world around </w:t>
            </w:r>
            <w:proofErr w:type="gramStart"/>
            <w:r w:rsidR="004E1252">
              <w:rPr>
                <w:rFonts w:ascii="Arial" w:hAnsi="Arial"/>
                <w:i/>
                <w:sz w:val="20"/>
              </w:rPr>
              <w:t>them.</w:t>
            </w:r>
            <w:proofErr w:type="gramEnd"/>
          </w:p>
          <w:p w:rsidR="005A2C29" w:rsidRPr="005E5CA8" w:rsidRDefault="005A2C29">
            <w:pPr>
              <w:numPr>
                <w:ilvl w:val="0"/>
                <w:numId w:val="2"/>
              </w:numPr>
              <w:rPr>
                <w:rFonts w:ascii="Arial" w:hAnsi="Arial"/>
                <w:b/>
                <w:sz w:val="20"/>
              </w:rPr>
            </w:pPr>
            <w:r>
              <w:rPr>
                <w:rFonts w:ascii="Arial" w:hAnsi="Arial"/>
                <w:i/>
                <w:sz w:val="20"/>
              </w:rPr>
              <w:t>Recap day one events—ends as LH heads down to Mexico with his father.</w:t>
            </w:r>
          </w:p>
          <w:p w:rsidR="0059389A" w:rsidRPr="0059389A" w:rsidRDefault="005A2C29">
            <w:pPr>
              <w:numPr>
                <w:ilvl w:val="0"/>
                <w:numId w:val="2"/>
              </w:numPr>
              <w:rPr>
                <w:rFonts w:ascii="Arial" w:hAnsi="Arial"/>
                <w:b/>
                <w:sz w:val="20"/>
              </w:rPr>
            </w:pPr>
            <w:r>
              <w:rPr>
                <w:rFonts w:ascii="Arial" w:hAnsi="Arial"/>
                <w:sz w:val="20"/>
              </w:rPr>
              <w:t xml:space="preserve">Pg. 23 </w:t>
            </w:r>
            <w:r>
              <w:rPr>
                <w:rFonts w:ascii="Arial" w:hAnsi="Arial"/>
                <w:i/>
                <w:sz w:val="20"/>
              </w:rPr>
              <w:t>I’ve known rivers</w:t>
            </w:r>
          </w:p>
          <w:p w:rsidR="005A2C29" w:rsidRPr="00616FCF" w:rsidRDefault="0059389A" w:rsidP="00616FCF">
            <w:pPr>
              <w:numPr>
                <w:ilvl w:val="0"/>
                <w:numId w:val="2"/>
              </w:numPr>
              <w:rPr>
                <w:rFonts w:ascii="Arial" w:hAnsi="Arial"/>
                <w:b/>
                <w:sz w:val="20"/>
              </w:rPr>
            </w:pPr>
            <w:r>
              <w:rPr>
                <w:rFonts w:ascii="Arial" w:hAnsi="Arial"/>
                <w:i/>
                <w:sz w:val="20"/>
              </w:rPr>
              <w:t>No matter what anybody said…he thought of the souls of Black people as great rivers</w:t>
            </w:r>
            <w:r w:rsidR="004E1252">
              <w:rPr>
                <w:rFonts w:ascii="Arial" w:hAnsi="Arial"/>
                <w:i/>
                <w:sz w:val="20"/>
              </w:rPr>
              <w:t xml:space="preserve">—re-read, </w:t>
            </w:r>
          </w:p>
          <w:p w:rsidR="00152935" w:rsidRPr="00152935" w:rsidRDefault="00152935">
            <w:pPr>
              <w:numPr>
                <w:ilvl w:val="0"/>
                <w:numId w:val="2"/>
              </w:numPr>
              <w:rPr>
                <w:rFonts w:ascii="Arial" w:hAnsi="Arial"/>
                <w:b/>
                <w:sz w:val="20"/>
              </w:rPr>
            </w:pPr>
            <w:r>
              <w:rPr>
                <w:rFonts w:ascii="Arial" w:hAnsi="Arial"/>
                <w:b/>
                <w:sz w:val="20"/>
              </w:rPr>
              <w:t>Stop and talk</w:t>
            </w:r>
            <w:r w:rsidR="005A2C29">
              <w:rPr>
                <w:rFonts w:ascii="Arial" w:hAnsi="Arial"/>
                <w:b/>
                <w:sz w:val="20"/>
              </w:rPr>
              <w:t>:</w:t>
            </w:r>
            <w:r w:rsidR="005A2C29">
              <w:rPr>
                <w:rFonts w:ascii="Arial" w:hAnsi="Arial"/>
                <w:sz w:val="20"/>
              </w:rPr>
              <w:t xml:space="preserve"> </w:t>
            </w:r>
            <w:r>
              <w:rPr>
                <w:rFonts w:ascii="Arial" w:hAnsi="Arial"/>
                <w:i/>
                <w:sz w:val="20"/>
              </w:rPr>
              <w:t>What’s going on here</w:t>
            </w:r>
            <w:proofErr w:type="gramStart"/>
            <w:r>
              <w:rPr>
                <w:rFonts w:ascii="Arial" w:hAnsi="Arial"/>
                <w:i/>
                <w:sz w:val="20"/>
              </w:rPr>
              <w:t>?—</w:t>
            </w:r>
            <w:proofErr w:type="gramEnd"/>
            <w:r>
              <w:rPr>
                <w:rFonts w:ascii="Arial" w:hAnsi="Arial"/>
                <w:i/>
                <w:sz w:val="20"/>
              </w:rPr>
              <w:t>then keep going</w:t>
            </w:r>
          </w:p>
          <w:p w:rsidR="005A2C29" w:rsidRPr="005E5CA8" w:rsidRDefault="005A2C29">
            <w:pPr>
              <w:numPr>
                <w:ilvl w:val="0"/>
                <w:numId w:val="2"/>
              </w:numPr>
              <w:rPr>
                <w:rFonts w:ascii="Arial" w:hAnsi="Arial"/>
                <w:b/>
                <w:sz w:val="20"/>
              </w:rPr>
            </w:pPr>
            <w:r>
              <w:rPr>
                <w:rFonts w:ascii="Arial" w:hAnsi="Arial"/>
                <w:sz w:val="20"/>
              </w:rPr>
              <w:t>Pg. 25 “Every night he raced over to Harlem…”</w:t>
            </w:r>
          </w:p>
          <w:p w:rsidR="005A2C29" w:rsidRPr="005E5CA8" w:rsidRDefault="005A2C29">
            <w:pPr>
              <w:numPr>
                <w:ilvl w:val="0"/>
                <w:numId w:val="2"/>
              </w:numPr>
              <w:rPr>
                <w:rFonts w:ascii="Arial" w:hAnsi="Arial"/>
                <w:b/>
                <w:sz w:val="20"/>
              </w:rPr>
            </w:pPr>
            <w:r>
              <w:rPr>
                <w:rFonts w:ascii="Arial" w:hAnsi="Arial"/>
                <w:b/>
                <w:sz w:val="20"/>
              </w:rPr>
              <w:t xml:space="preserve">Stop and talk: </w:t>
            </w:r>
            <w:r>
              <w:rPr>
                <w:rFonts w:ascii="Arial" w:hAnsi="Arial"/>
                <w:sz w:val="20"/>
              </w:rPr>
              <w:t xml:space="preserve"> </w:t>
            </w:r>
            <w:r w:rsidR="007C2C05">
              <w:rPr>
                <w:rFonts w:ascii="Arial" w:hAnsi="Arial"/>
                <w:sz w:val="20"/>
              </w:rPr>
              <w:t>Why is Harlem such a powerful draw for LH?</w:t>
            </w:r>
          </w:p>
          <w:p w:rsidR="005A2C29" w:rsidRPr="005E5CA8" w:rsidRDefault="005A2C29">
            <w:pPr>
              <w:numPr>
                <w:ilvl w:val="0"/>
                <w:numId w:val="2"/>
              </w:numPr>
              <w:rPr>
                <w:rFonts w:ascii="Arial" w:hAnsi="Arial"/>
                <w:b/>
                <w:sz w:val="20"/>
              </w:rPr>
            </w:pPr>
            <w:r>
              <w:rPr>
                <w:rFonts w:ascii="Arial" w:hAnsi="Arial"/>
                <w:sz w:val="20"/>
              </w:rPr>
              <w:t>Pg. 26 “…</w:t>
            </w:r>
            <w:r w:rsidR="007C2C05">
              <w:rPr>
                <w:rFonts w:ascii="Arial" w:hAnsi="Arial"/>
                <w:sz w:val="20"/>
              </w:rPr>
              <w:t>he promised he would write stories about them someday</w:t>
            </w:r>
            <w:r>
              <w:rPr>
                <w:rFonts w:ascii="Arial" w:hAnsi="Arial"/>
                <w:sz w:val="20"/>
              </w:rPr>
              <w:t>”</w:t>
            </w:r>
          </w:p>
          <w:p w:rsidR="005A2C29" w:rsidRPr="00967F52" w:rsidRDefault="005A2C29">
            <w:pPr>
              <w:numPr>
                <w:ilvl w:val="0"/>
                <w:numId w:val="2"/>
              </w:numPr>
              <w:rPr>
                <w:rFonts w:ascii="Arial" w:hAnsi="Arial"/>
                <w:b/>
                <w:sz w:val="20"/>
              </w:rPr>
            </w:pPr>
            <w:r>
              <w:rPr>
                <w:rFonts w:ascii="Arial" w:hAnsi="Arial"/>
                <w:b/>
                <w:sz w:val="20"/>
              </w:rPr>
              <w:t xml:space="preserve">Turn and talk: </w:t>
            </w:r>
            <w:r w:rsidR="007C2C05">
              <w:rPr>
                <w:rFonts w:ascii="Arial" w:hAnsi="Arial"/>
                <w:sz w:val="20"/>
              </w:rPr>
              <w:t xml:space="preserve">LH says he wants to write stories about the </w:t>
            </w:r>
            <w:proofErr w:type="spellStart"/>
            <w:r w:rsidR="007C2C05">
              <w:rPr>
                <w:rFonts w:ascii="Arial" w:hAnsi="Arial"/>
                <w:sz w:val="20"/>
              </w:rPr>
              <w:t>ppple</w:t>
            </w:r>
            <w:proofErr w:type="spellEnd"/>
            <w:r w:rsidR="007C2C05">
              <w:rPr>
                <w:rFonts w:ascii="Arial" w:hAnsi="Arial"/>
                <w:sz w:val="20"/>
              </w:rPr>
              <w:t xml:space="preserve"> he meets in Africa. Why?</w:t>
            </w:r>
          </w:p>
          <w:p w:rsidR="005A2C29" w:rsidRPr="00967F52" w:rsidRDefault="005A2C29">
            <w:pPr>
              <w:numPr>
                <w:ilvl w:val="0"/>
                <w:numId w:val="2"/>
              </w:numPr>
              <w:rPr>
                <w:rFonts w:ascii="Arial" w:hAnsi="Arial"/>
                <w:b/>
                <w:sz w:val="20"/>
              </w:rPr>
            </w:pPr>
            <w:r>
              <w:rPr>
                <w:rFonts w:ascii="Arial" w:hAnsi="Arial"/>
                <w:sz w:val="20"/>
              </w:rPr>
              <w:t>Pg. 29 “…he was able to see, face to face, the people he wrote for, and about.”</w:t>
            </w:r>
          </w:p>
          <w:p w:rsidR="005A2C29" w:rsidRPr="009879A0" w:rsidRDefault="005A2C29">
            <w:pPr>
              <w:numPr>
                <w:ilvl w:val="0"/>
                <w:numId w:val="2"/>
              </w:numPr>
              <w:rPr>
                <w:rFonts w:ascii="Arial" w:hAnsi="Arial"/>
                <w:b/>
                <w:sz w:val="20"/>
              </w:rPr>
            </w:pPr>
            <w:r>
              <w:rPr>
                <w:rFonts w:ascii="Arial" w:hAnsi="Arial"/>
                <w:b/>
                <w:sz w:val="20"/>
              </w:rPr>
              <w:t xml:space="preserve">Stop and talk: </w:t>
            </w:r>
            <w:r w:rsidR="007C2C05">
              <w:rPr>
                <w:rFonts w:ascii="Arial" w:hAnsi="Arial"/>
                <w:sz w:val="20"/>
              </w:rPr>
              <w:t xml:space="preserve">1. Who are the people he wrote for and about? 2. </w:t>
            </w:r>
            <w:r>
              <w:rPr>
                <w:rFonts w:ascii="Arial" w:hAnsi="Arial"/>
                <w:sz w:val="20"/>
              </w:rPr>
              <w:t>Authors have different ideas about how to communicate with their readers—some only want their books to speak for themselves, other have blogs or share videos or go on tours. LH went on tours to meet his readers. Why do you think that was important to him as a writer?</w:t>
            </w:r>
          </w:p>
          <w:p w:rsidR="005A2C29" w:rsidRPr="009879A0" w:rsidRDefault="007C2C05">
            <w:pPr>
              <w:numPr>
                <w:ilvl w:val="0"/>
                <w:numId w:val="2"/>
              </w:numPr>
              <w:rPr>
                <w:rFonts w:ascii="Arial" w:hAnsi="Arial"/>
                <w:b/>
                <w:sz w:val="20"/>
              </w:rPr>
            </w:pPr>
            <w:r>
              <w:rPr>
                <w:rFonts w:ascii="Arial" w:hAnsi="Arial"/>
                <w:sz w:val="20"/>
              </w:rPr>
              <w:t>Pg. 32</w:t>
            </w:r>
            <w:r w:rsidR="005A2C29">
              <w:rPr>
                <w:rFonts w:ascii="Arial" w:hAnsi="Arial"/>
                <w:sz w:val="20"/>
              </w:rPr>
              <w:t xml:space="preserve"> “</w:t>
            </w:r>
            <w:r>
              <w:rPr>
                <w:rFonts w:ascii="Arial" w:hAnsi="Arial"/>
                <w:sz w:val="20"/>
              </w:rPr>
              <w:t xml:space="preserve">…they could </w:t>
            </w:r>
            <w:proofErr w:type="spellStart"/>
            <w:r>
              <w:rPr>
                <w:rFonts w:ascii="Arial" w:hAnsi="Arial"/>
                <w:sz w:val="20"/>
              </w:rPr>
              <w:t>alugh</w:t>
            </w:r>
            <w:proofErr w:type="spellEnd"/>
            <w:r>
              <w:rPr>
                <w:rFonts w:ascii="Arial" w:hAnsi="Arial"/>
                <w:sz w:val="20"/>
              </w:rPr>
              <w:t xml:space="preserve"> even when they were feeling blue.”</w:t>
            </w:r>
            <w:r w:rsidR="005A2C29">
              <w:rPr>
                <w:rFonts w:ascii="Arial" w:hAnsi="Arial"/>
                <w:sz w:val="20"/>
              </w:rPr>
              <w:t xml:space="preserve"> </w:t>
            </w:r>
          </w:p>
          <w:p w:rsidR="005A2C29" w:rsidRPr="005A1924" w:rsidRDefault="005A2C29">
            <w:pPr>
              <w:numPr>
                <w:ilvl w:val="0"/>
                <w:numId w:val="2"/>
              </w:numPr>
              <w:rPr>
                <w:rFonts w:ascii="Arial" w:hAnsi="Arial"/>
                <w:b/>
                <w:sz w:val="20"/>
              </w:rPr>
            </w:pPr>
            <w:r>
              <w:rPr>
                <w:rFonts w:ascii="Arial" w:hAnsi="Arial"/>
                <w:b/>
                <w:sz w:val="20"/>
              </w:rPr>
              <w:t xml:space="preserve">Stop and talk: </w:t>
            </w:r>
            <w:r w:rsidR="007C2C05">
              <w:rPr>
                <w:rFonts w:ascii="Arial" w:hAnsi="Arial"/>
                <w:sz w:val="20"/>
              </w:rPr>
              <w:t>We’ve seen LH show pride in this quality earlier in the book. Where? Maybe give a word to it—maybe resilience?</w:t>
            </w:r>
          </w:p>
          <w:p w:rsidR="005A2C29" w:rsidRPr="005A1924" w:rsidRDefault="005A2C29">
            <w:pPr>
              <w:numPr>
                <w:ilvl w:val="0"/>
                <w:numId w:val="2"/>
              </w:numPr>
              <w:rPr>
                <w:rFonts w:ascii="Arial" w:hAnsi="Arial"/>
                <w:b/>
                <w:sz w:val="20"/>
              </w:rPr>
            </w:pPr>
            <w:r>
              <w:rPr>
                <w:rFonts w:ascii="Arial" w:hAnsi="Arial"/>
                <w:sz w:val="20"/>
              </w:rPr>
              <w:t>Pg. 33 “LH had shown them how good is was to love one another.”</w:t>
            </w:r>
          </w:p>
          <w:p w:rsidR="005A2C29" w:rsidRPr="005E5CA8" w:rsidRDefault="005A2C29">
            <w:pPr>
              <w:numPr>
                <w:ilvl w:val="0"/>
                <w:numId w:val="2"/>
              </w:numPr>
              <w:rPr>
                <w:rFonts w:ascii="Arial" w:hAnsi="Arial"/>
                <w:b/>
                <w:sz w:val="20"/>
              </w:rPr>
            </w:pPr>
            <w:r>
              <w:rPr>
                <w:rFonts w:ascii="Arial" w:hAnsi="Arial"/>
                <w:b/>
                <w:sz w:val="20"/>
              </w:rPr>
              <w:t xml:space="preserve">Stop and talk: </w:t>
            </w:r>
            <w:r>
              <w:rPr>
                <w:rFonts w:ascii="Arial" w:hAnsi="Arial"/>
                <w:sz w:val="20"/>
              </w:rPr>
              <w:t xml:space="preserve">AW says that LH taught his friends and his readers about love. How did LH come to know about love, and why was it important to him to share this idea with the world? </w:t>
            </w:r>
          </w:p>
          <w:p w:rsidR="005A2C29" w:rsidRDefault="005A2C29" w:rsidP="005A1924">
            <w:pPr>
              <w:ind w:left="720"/>
              <w:rPr>
                <w:rFonts w:ascii="Arial" w:hAnsi="Arial"/>
                <w:b/>
                <w:sz w:val="20"/>
              </w:rPr>
            </w:pPr>
          </w:p>
        </w:tc>
        <w:tc>
          <w:tcPr>
            <w:tcW w:w="3653" w:type="dxa"/>
          </w:tcPr>
          <w:p w:rsidR="005A2C29" w:rsidRDefault="005A2C29" w:rsidP="005A1924">
            <w:pPr>
              <w:numPr>
                <w:ilvl w:val="0"/>
                <w:numId w:val="2"/>
              </w:numPr>
              <w:ind w:left="492" w:hanging="270"/>
              <w:rPr>
                <w:rFonts w:ascii="Arial" w:hAnsi="Arial"/>
                <w:sz w:val="20"/>
              </w:rPr>
            </w:pPr>
            <w:r>
              <w:rPr>
                <w:rFonts w:ascii="Arial" w:hAnsi="Arial"/>
                <w:sz w:val="20"/>
              </w:rPr>
              <w:t xml:space="preserve">Active listening </w:t>
            </w:r>
          </w:p>
          <w:p w:rsidR="005A2C29" w:rsidRDefault="005A2C29" w:rsidP="005A1924">
            <w:pPr>
              <w:numPr>
                <w:ilvl w:val="0"/>
                <w:numId w:val="2"/>
              </w:numPr>
              <w:ind w:left="492" w:hanging="270"/>
              <w:rPr>
                <w:rFonts w:ascii="Arial" w:hAnsi="Arial"/>
                <w:sz w:val="20"/>
              </w:rPr>
            </w:pPr>
            <w:r>
              <w:rPr>
                <w:rFonts w:ascii="Arial" w:hAnsi="Arial"/>
                <w:sz w:val="20"/>
              </w:rPr>
              <w:t>Responses to questions</w:t>
            </w:r>
          </w:p>
          <w:p w:rsidR="005A2C29" w:rsidRDefault="005A2C29" w:rsidP="005A1924">
            <w:pPr>
              <w:numPr>
                <w:ilvl w:val="0"/>
                <w:numId w:val="2"/>
              </w:numPr>
              <w:ind w:left="492" w:hanging="270"/>
              <w:rPr>
                <w:rFonts w:ascii="Arial" w:hAnsi="Arial"/>
                <w:sz w:val="20"/>
              </w:rPr>
            </w:pPr>
            <w:r>
              <w:rPr>
                <w:rFonts w:ascii="Arial" w:hAnsi="Arial"/>
                <w:sz w:val="20"/>
              </w:rPr>
              <w:t>Partner talk</w:t>
            </w: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Default="005A2C29" w:rsidP="00662C71">
            <w:pPr>
              <w:rPr>
                <w:rFonts w:ascii="Arial" w:hAnsi="Arial"/>
                <w:sz w:val="20"/>
              </w:rPr>
            </w:pPr>
          </w:p>
          <w:p w:rsidR="005A2C29" w:rsidRPr="00662C71" w:rsidRDefault="005A2C29" w:rsidP="00662C71">
            <w:pPr>
              <w:rPr>
                <w:rFonts w:ascii="Arial" w:hAnsi="Arial"/>
                <w:color w:val="0000FF"/>
                <w:sz w:val="20"/>
              </w:rPr>
            </w:pPr>
          </w:p>
        </w:tc>
        <w:tc>
          <w:tcPr>
            <w:tcW w:w="3653" w:type="dxa"/>
          </w:tcPr>
          <w:p w:rsidR="005A2C29" w:rsidRDefault="005A2C29" w:rsidP="005A1924">
            <w:pPr>
              <w:numPr>
                <w:ilvl w:val="0"/>
                <w:numId w:val="2"/>
              </w:numPr>
              <w:ind w:left="492" w:hanging="270"/>
              <w:rPr>
                <w:rFonts w:ascii="Arial" w:hAnsi="Arial"/>
                <w:sz w:val="20"/>
              </w:rPr>
            </w:pPr>
            <w:r>
              <w:rPr>
                <w:rFonts w:ascii="Arial" w:hAnsi="Arial"/>
                <w:sz w:val="20"/>
              </w:rPr>
              <w:t>Observing active listening</w:t>
            </w:r>
          </w:p>
          <w:p w:rsidR="005A2C29" w:rsidRDefault="005A2C29" w:rsidP="005A1924">
            <w:pPr>
              <w:numPr>
                <w:ilvl w:val="0"/>
                <w:numId w:val="2"/>
              </w:numPr>
              <w:ind w:left="492" w:hanging="270"/>
              <w:rPr>
                <w:rFonts w:ascii="Arial" w:hAnsi="Arial"/>
                <w:sz w:val="20"/>
              </w:rPr>
            </w:pPr>
            <w:r>
              <w:rPr>
                <w:rFonts w:ascii="Arial" w:hAnsi="Arial"/>
                <w:sz w:val="20"/>
              </w:rPr>
              <w:t>Hearing some ideas shared in response to questions</w:t>
            </w:r>
          </w:p>
          <w:p w:rsidR="005A2C29" w:rsidRPr="005A1924" w:rsidRDefault="005A2C29" w:rsidP="005A1924">
            <w:pPr>
              <w:numPr>
                <w:ilvl w:val="0"/>
                <w:numId w:val="2"/>
              </w:numPr>
              <w:ind w:left="492" w:hanging="270"/>
              <w:rPr>
                <w:rFonts w:ascii="Arial" w:hAnsi="Arial"/>
                <w:sz w:val="20"/>
              </w:rPr>
            </w:pPr>
            <w:r w:rsidRPr="005A1924">
              <w:rPr>
                <w:rFonts w:ascii="Arial" w:hAnsi="Arial"/>
                <w:sz w:val="20"/>
              </w:rPr>
              <w:t>Listening in to partner talk</w:t>
            </w:r>
          </w:p>
        </w:tc>
      </w:tr>
      <w:tr w:rsidR="005A2C29">
        <w:tc>
          <w:tcPr>
            <w:tcW w:w="5014" w:type="dxa"/>
          </w:tcPr>
          <w:p w:rsidR="005A2C29" w:rsidRDefault="005A2C29" w:rsidP="00CE2E2F">
            <w:pPr>
              <w:rPr>
                <w:rFonts w:ascii="Arial" w:hAnsi="Arial"/>
                <w:b/>
                <w:sz w:val="20"/>
              </w:rPr>
            </w:pPr>
            <w:r>
              <w:rPr>
                <w:rFonts w:ascii="Arial" w:hAnsi="Arial"/>
                <w:b/>
                <w:sz w:val="20"/>
              </w:rPr>
              <w:t>5. Anticipated Responses/Outcomes:</w:t>
            </w:r>
          </w:p>
          <w:p w:rsidR="005A2C29" w:rsidRDefault="005A2C29">
            <w:pPr>
              <w:numPr>
                <w:ilvl w:val="0"/>
                <w:numId w:val="2"/>
              </w:numPr>
              <w:rPr>
                <w:rFonts w:ascii="Arial" w:hAnsi="Arial"/>
                <w:b/>
                <w:sz w:val="20"/>
              </w:rPr>
            </w:pPr>
            <w:r>
              <w:rPr>
                <w:rFonts w:ascii="Arial" w:hAnsi="Arial"/>
                <w:sz w:val="20"/>
              </w:rPr>
              <w:t xml:space="preserve">Students may need to review the previous day’s reading to make connections. </w:t>
            </w:r>
          </w:p>
        </w:tc>
        <w:tc>
          <w:tcPr>
            <w:tcW w:w="3653" w:type="dxa"/>
          </w:tcPr>
          <w:p w:rsidR="005A2C29" w:rsidRDefault="005A2C29" w:rsidP="009A0BDE">
            <w:pPr>
              <w:numPr>
                <w:ilvl w:val="0"/>
                <w:numId w:val="2"/>
              </w:numPr>
              <w:ind w:left="492" w:hanging="270"/>
              <w:rPr>
                <w:rFonts w:ascii="Arial" w:hAnsi="Arial"/>
                <w:sz w:val="20"/>
              </w:rPr>
            </w:pPr>
          </w:p>
        </w:tc>
        <w:tc>
          <w:tcPr>
            <w:tcW w:w="3653" w:type="dxa"/>
          </w:tcPr>
          <w:p w:rsidR="005A2C29" w:rsidRDefault="005A2C29">
            <w:pPr>
              <w:rPr>
                <w:rFonts w:ascii="Arial" w:hAnsi="Arial"/>
                <w:sz w:val="20"/>
              </w:rPr>
            </w:pPr>
          </w:p>
        </w:tc>
      </w:tr>
      <w:tr w:rsidR="005A2C29">
        <w:trPr>
          <w:trHeight w:val="1448"/>
        </w:trPr>
        <w:tc>
          <w:tcPr>
            <w:tcW w:w="5014" w:type="dxa"/>
          </w:tcPr>
          <w:p w:rsidR="005A2C29" w:rsidRPr="00CE2E2F" w:rsidRDefault="005A2C29" w:rsidP="00CE2E2F">
            <w:pPr>
              <w:pStyle w:val="ListParagraph"/>
              <w:numPr>
                <w:ilvl w:val="0"/>
                <w:numId w:val="5"/>
              </w:numPr>
              <w:tabs>
                <w:tab w:val="left" w:pos="332"/>
              </w:tabs>
              <w:rPr>
                <w:rFonts w:ascii="Arial" w:hAnsi="Arial"/>
                <w:b/>
                <w:sz w:val="20"/>
              </w:rPr>
            </w:pPr>
            <w:r>
              <w:rPr>
                <w:rFonts w:ascii="Arial" w:hAnsi="Arial"/>
                <w:b/>
                <w:sz w:val="20"/>
              </w:rPr>
              <w:t xml:space="preserve">Closing and recording </w:t>
            </w:r>
          </w:p>
          <w:p w:rsidR="005A2C29" w:rsidRDefault="005A2C29">
            <w:pPr>
              <w:numPr>
                <w:ilvl w:val="0"/>
                <w:numId w:val="2"/>
              </w:numPr>
              <w:rPr>
                <w:rFonts w:ascii="Arial" w:hAnsi="Arial"/>
                <w:b/>
                <w:sz w:val="20"/>
              </w:rPr>
            </w:pPr>
            <w:r>
              <w:rPr>
                <w:rFonts w:ascii="Arial" w:hAnsi="Arial"/>
                <w:sz w:val="20"/>
              </w:rPr>
              <w:t xml:space="preserve">Now we’ve learned even more about </w:t>
            </w:r>
            <w:proofErr w:type="spellStart"/>
            <w:r>
              <w:rPr>
                <w:rFonts w:ascii="Arial" w:hAnsi="Arial"/>
                <w:sz w:val="20"/>
              </w:rPr>
              <w:t>LH’s</w:t>
            </w:r>
            <w:proofErr w:type="spellEnd"/>
            <w:r>
              <w:rPr>
                <w:rFonts w:ascii="Arial" w:hAnsi="Arial"/>
                <w:sz w:val="20"/>
              </w:rPr>
              <w:t xml:space="preserve"> life—from the time he was six years old to the day he died in 1967. What have we learned about </w:t>
            </w:r>
            <w:proofErr w:type="spellStart"/>
            <w:r>
              <w:rPr>
                <w:rFonts w:ascii="Arial" w:hAnsi="Arial"/>
                <w:sz w:val="20"/>
              </w:rPr>
              <w:t>LH’s</w:t>
            </w:r>
            <w:proofErr w:type="spellEnd"/>
            <w:r>
              <w:rPr>
                <w:rFonts w:ascii="Arial" w:hAnsi="Arial"/>
                <w:sz w:val="20"/>
              </w:rPr>
              <w:t xml:space="preserve"> life that we think may have influenced him as a writer?</w:t>
            </w:r>
          </w:p>
        </w:tc>
        <w:tc>
          <w:tcPr>
            <w:tcW w:w="3653" w:type="dxa"/>
          </w:tcPr>
          <w:p w:rsidR="005A2C29" w:rsidRDefault="005A2C29" w:rsidP="009A0BDE">
            <w:pPr>
              <w:numPr>
                <w:ilvl w:val="0"/>
                <w:numId w:val="2"/>
              </w:numPr>
              <w:ind w:left="492" w:hanging="270"/>
              <w:rPr>
                <w:rFonts w:ascii="Arial" w:hAnsi="Arial"/>
                <w:sz w:val="20"/>
              </w:rPr>
            </w:pPr>
            <w:r>
              <w:rPr>
                <w:rFonts w:ascii="Arial" w:hAnsi="Arial"/>
                <w:sz w:val="20"/>
              </w:rPr>
              <w:t>Adding to KWL chart</w:t>
            </w:r>
          </w:p>
        </w:tc>
        <w:tc>
          <w:tcPr>
            <w:tcW w:w="3653" w:type="dxa"/>
          </w:tcPr>
          <w:p w:rsidR="005A2C29" w:rsidRDefault="005A2C29" w:rsidP="009A0BDE">
            <w:pPr>
              <w:numPr>
                <w:ilvl w:val="0"/>
                <w:numId w:val="2"/>
              </w:numPr>
              <w:ind w:left="492" w:hanging="270"/>
              <w:rPr>
                <w:rFonts w:ascii="Arial" w:hAnsi="Arial"/>
                <w:sz w:val="20"/>
              </w:rPr>
            </w:pPr>
            <w:r>
              <w:rPr>
                <w:rFonts w:ascii="Arial" w:hAnsi="Arial"/>
                <w:sz w:val="20"/>
              </w:rPr>
              <w:t xml:space="preserve">Listening to responses and ideas. </w:t>
            </w:r>
          </w:p>
          <w:p w:rsidR="005A2C29" w:rsidRDefault="005A2C29">
            <w:pPr>
              <w:rPr>
                <w:rFonts w:ascii="Arial" w:hAnsi="Arial"/>
                <w:sz w:val="20"/>
              </w:rPr>
            </w:pPr>
          </w:p>
        </w:tc>
      </w:tr>
      <w:tr w:rsidR="005A2C29">
        <w:tc>
          <w:tcPr>
            <w:tcW w:w="5014" w:type="dxa"/>
          </w:tcPr>
          <w:p w:rsidR="005A2C29" w:rsidRPr="00CE2E2F" w:rsidRDefault="005A2C29" w:rsidP="00CE2E2F">
            <w:pPr>
              <w:pStyle w:val="ListParagraph"/>
              <w:numPr>
                <w:ilvl w:val="0"/>
                <w:numId w:val="5"/>
              </w:numPr>
              <w:tabs>
                <w:tab w:val="left" w:pos="332"/>
              </w:tabs>
              <w:rPr>
                <w:rFonts w:ascii="Arial" w:hAnsi="Arial"/>
                <w:b/>
                <w:sz w:val="20"/>
              </w:rPr>
            </w:pPr>
            <w:r>
              <w:rPr>
                <w:rFonts w:ascii="Arial" w:hAnsi="Arial"/>
                <w:b/>
                <w:sz w:val="20"/>
              </w:rPr>
              <w:t>Follow up</w:t>
            </w:r>
          </w:p>
          <w:p w:rsidR="005A2C29" w:rsidRDefault="005A2C29">
            <w:pPr>
              <w:numPr>
                <w:ilvl w:val="0"/>
                <w:numId w:val="2"/>
              </w:numPr>
              <w:rPr>
                <w:rFonts w:ascii="Arial" w:hAnsi="Arial"/>
                <w:b/>
                <w:sz w:val="20"/>
              </w:rPr>
            </w:pPr>
            <w:r>
              <w:rPr>
                <w:rFonts w:ascii="Arial" w:hAnsi="Arial"/>
                <w:sz w:val="20"/>
              </w:rPr>
              <w:t xml:space="preserve">It would be great to use one of the poems mentioned in the text (Like “I’ve Known Rivers”) as a shared reading text. </w:t>
            </w:r>
          </w:p>
        </w:tc>
        <w:tc>
          <w:tcPr>
            <w:tcW w:w="3653" w:type="dxa"/>
          </w:tcPr>
          <w:p w:rsidR="005A2C29" w:rsidRDefault="005A2C29" w:rsidP="009A0BDE">
            <w:pPr>
              <w:numPr>
                <w:ilvl w:val="0"/>
                <w:numId w:val="2"/>
              </w:numPr>
              <w:ind w:left="492" w:hanging="270"/>
              <w:rPr>
                <w:rFonts w:ascii="Arial" w:hAnsi="Arial"/>
                <w:sz w:val="20"/>
              </w:rPr>
            </w:pPr>
            <w:r>
              <w:rPr>
                <w:rFonts w:ascii="Arial" w:hAnsi="Arial"/>
                <w:color w:val="0000FF"/>
                <w:sz w:val="20"/>
              </w:rPr>
              <w:t>Yes, we will use The Negro Speaks of Rivers and Dream Variation as well as The Ballad of the Landlord these next two weeks</w:t>
            </w:r>
          </w:p>
        </w:tc>
        <w:tc>
          <w:tcPr>
            <w:tcW w:w="3653" w:type="dxa"/>
          </w:tcPr>
          <w:p w:rsidR="005A2C29" w:rsidRDefault="005A2C29">
            <w:pPr>
              <w:rPr>
                <w:rFonts w:ascii="Arial" w:hAnsi="Arial"/>
                <w:sz w:val="20"/>
              </w:rPr>
            </w:pPr>
          </w:p>
        </w:tc>
      </w:tr>
    </w:tbl>
    <w:p w:rsidR="005A2C29" w:rsidRDefault="005A2C29" w:rsidP="009A0BDE">
      <w:pPr>
        <w:rPr>
          <w:rFonts w:ascii="Arial" w:hAnsi="Arial"/>
          <w:b/>
          <w:sz w:val="20"/>
        </w:rPr>
      </w:pPr>
    </w:p>
    <w:p w:rsidR="005A2C29" w:rsidRDefault="005A2C29" w:rsidP="009A0BDE">
      <w:pPr>
        <w:rPr>
          <w:rFonts w:ascii="Arial" w:hAnsi="Arial"/>
          <w:b/>
          <w:sz w:val="20"/>
        </w:rPr>
      </w:pPr>
      <w:r>
        <w:rPr>
          <w:rFonts w:ascii="Arial" w:hAnsi="Arial"/>
          <w:b/>
          <w:sz w:val="20"/>
        </w:rPr>
        <w:t>Reflections:</w:t>
      </w:r>
    </w:p>
    <w:p w:rsidR="005A2C29" w:rsidRDefault="005A2C29" w:rsidP="009A0BDE">
      <w:pPr>
        <w:ind w:right="720"/>
        <w:rPr>
          <w:rFonts w:ascii="Arial" w:hAnsi="Arial"/>
          <w:sz w:val="20"/>
        </w:rPr>
      </w:pPr>
      <w:r>
        <w:rPr>
          <w:rFonts w:ascii="Arial" w:hAnsi="Arial"/>
          <w:sz w:val="20"/>
        </w:rPr>
        <w:t>How did the lesson plan work?  What was effective?  What did you learn?  What would you change for tomorrow or the next time you will use this plan?</w:t>
      </w:r>
    </w:p>
    <w:p w:rsidR="005A2C29" w:rsidRDefault="005A2C29" w:rsidP="009A0BDE">
      <w:pPr>
        <w:ind w:right="720"/>
        <w:rPr>
          <w:rFonts w:ascii="Arial" w:hAnsi="Arial"/>
          <w:color w:val="0000FF"/>
          <w:sz w:val="20"/>
        </w:rPr>
      </w:pPr>
      <w:r>
        <w:rPr>
          <w:rFonts w:ascii="Arial" w:hAnsi="Arial"/>
          <w:color w:val="0000FF"/>
          <w:sz w:val="20"/>
        </w:rPr>
        <w:t>Rachel,</w:t>
      </w:r>
    </w:p>
    <w:p w:rsidR="005A2C29" w:rsidRDefault="005A2C29" w:rsidP="009A0BDE">
      <w:pPr>
        <w:ind w:right="720"/>
        <w:rPr>
          <w:rFonts w:ascii="Arial" w:hAnsi="Arial"/>
          <w:color w:val="0000FF"/>
          <w:sz w:val="20"/>
        </w:rPr>
      </w:pPr>
      <w:r>
        <w:rPr>
          <w:rFonts w:ascii="Arial" w:hAnsi="Arial"/>
          <w:color w:val="0000FF"/>
          <w:sz w:val="20"/>
        </w:rPr>
        <w:t xml:space="preserve">I think it is good to break this book up into two different sessions. The KWL is a fine strategy to employ, and you just want to make sure that most of the time is given over to reading/discussion and plan to work the charting in efficiently. Hughes’s relationship with his father is a very complex </w:t>
      </w:r>
      <w:proofErr w:type="gramStart"/>
      <w:r>
        <w:rPr>
          <w:rFonts w:ascii="Arial" w:hAnsi="Arial"/>
          <w:color w:val="0000FF"/>
          <w:sz w:val="20"/>
        </w:rPr>
        <w:t>issue…..kids</w:t>
      </w:r>
      <w:proofErr w:type="gramEnd"/>
      <w:r>
        <w:rPr>
          <w:rFonts w:ascii="Arial" w:hAnsi="Arial"/>
          <w:color w:val="0000FF"/>
          <w:sz w:val="20"/>
        </w:rPr>
        <w:t xml:space="preserve"> may or may not dig into it, but it will be important for them to have an opportunity to discuss.</w:t>
      </w:r>
    </w:p>
    <w:p w:rsidR="005A2C29" w:rsidRDefault="005A2C29" w:rsidP="009A0BDE">
      <w:pPr>
        <w:ind w:right="720"/>
        <w:rPr>
          <w:rFonts w:ascii="Arial" w:hAnsi="Arial"/>
          <w:color w:val="0000FF"/>
          <w:sz w:val="20"/>
        </w:rPr>
      </w:pPr>
    </w:p>
    <w:p w:rsidR="005A2C29" w:rsidRPr="00662C71" w:rsidRDefault="005A2C29" w:rsidP="009A0BDE">
      <w:pPr>
        <w:ind w:right="720"/>
        <w:rPr>
          <w:color w:val="0000FF"/>
        </w:rPr>
      </w:pPr>
      <w:r>
        <w:rPr>
          <w:rFonts w:ascii="Arial" w:hAnsi="Arial"/>
          <w:color w:val="0000FF"/>
          <w:sz w:val="20"/>
        </w:rPr>
        <w:t xml:space="preserve">We can see how it goes on Weds and make necessary adjustments for Friday. Also, I will post copies of 3 poems to the wiki that you can plan to use for shared reading. We’ll talk about how to schedule these. </w:t>
      </w:r>
    </w:p>
    <w:p w:rsidR="00103AD9" w:rsidRDefault="00103AD9"/>
    <w:p w:rsidR="00103AD9" w:rsidRDefault="00103AD9"/>
    <w:p w:rsidR="00103AD9" w:rsidRDefault="00103AD9"/>
    <w:p w:rsidR="005A2C29" w:rsidRDefault="005A2C29"/>
    <w:sectPr w:rsidR="005A2C29" w:rsidSect="009A0BDE">
      <w:pgSz w:w="15840" w:h="12240" w:orient="landscape"/>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3000000"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24207"/>
    <w:multiLevelType w:val="hybridMultilevel"/>
    <w:tmpl w:val="AE48920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640FD4"/>
    <w:multiLevelType w:val="hybridMultilevel"/>
    <w:tmpl w:val="B0040116"/>
    <w:lvl w:ilvl="0" w:tplc="FFFFFFFF">
      <w:start w:val="1"/>
      <w:numFmt w:val="bullet"/>
      <w:lvlText w:val=""/>
      <w:lvlJc w:val="left"/>
      <w:pPr>
        <w:tabs>
          <w:tab w:val="num" w:pos="720"/>
        </w:tabs>
        <w:ind w:left="720" w:hanging="360"/>
      </w:pPr>
      <w:rPr>
        <w:rFonts w:ascii="Symbol" w:hAnsi="Symbol" w:hint="default"/>
        <w:color w:val="auto"/>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A64CDA"/>
    <w:multiLevelType w:val="hybridMultilevel"/>
    <w:tmpl w:val="D4600386"/>
    <w:lvl w:ilvl="0" w:tplc="FFFFFFFF">
      <w:start w:val="1"/>
      <w:numFmt w:val="bullet"/>
      <w:lvlText w:val=""/>
      <w:lvlJc w:val="left"/>
      <w:pPr>
        <w:tabs>
          <w:tab w:val="num" w:pos="720"/>
        </w:tabs>
        <w:ind w:left="720" w:hanging="360"/>
      </w:pPr>
      <w:rPr>
        <w:rFonts w:ascii="Symbol" w:hAnsi="Symbol" w:hint="default"/>
        <w:color w:val="auto"/>
        <w:sz w:val="20"/>
      </w:rPr>
    </w:lvl>
    <w:lvl w:ilvl="1" w:tplc="FFFFFFFF">
      <w:start w:val="4"/>
      <w:numFmt w:val="bullet"/>
      <w:lvlText w:val=""/>
      <w:lvlJc w:val="left"/>
      <w:pPr>
        <w:tabs>
          <w:tab w:val="num" w:pos="1440"/>
        </w:tabs>
        <w:ind w:left="1440" w:hanging="360"/>
      </w:pPr>
      <w:rPr>
        <w:rFonts w:ascii="Symbol" w:hAnsi="Symbol" w:hint="default"/>
        <w:color w:val="auto"/>
        <w:sz w:val="2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E081D0C"/>
    <w:multiLevelType w:val="hybridMultilevel"/>
    <w:tmpl w:val="3692E462"/>
    <w:lvl w:ilvl="0" w:tplc="FFFFFFFF">
      <w:start w:val="3"/>
      <w:numFmt w:val="decimal"/>
      <w:lvlText w:val="%1."/>
      <w:lvlJc w:val="left"/>
      <w:pPr>
        <w:tabs>
          <w:tab w:val="num" w:pos="360"/>
        </w:tabs>
        <w:ind w:left="360" w:hanging="360"/>
      </w:pPr>
      <w:rPr>
        <w:rFonts w:ascii="Arial" w:hAnsi="Arial" w:hint="default"/>
        <w:b/>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32EE0D35"/>
    <w:multiLevelType w:val="hybridMultilevel"/>
    <w:tmpl w:val="ADC61F8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360"/>
        </w:tabs>
        <w:ind w:left="360" w:hanging="360"/>
      </w:pPr>
      <w:rPr>
        <w:rFonts w:ascii="Arial" w:hAnsi="Arial" w:hint="default"/>
        <w:b/>
        <w:i w:val="0"/>
        <w:sz w:val="20"/>
      </w:rPr>
    </w:lvl>
    <w:lvl w:ilvl="2" w:tplc="FFFFFFFF">
      <w:start w:val="1"/>
      <w:numFmt w:val="bullet"/>
      <w:lvlText w:val=""/>
      <w:lvlJc w:val="left"/>
      <w:pPr>
        <w:tabs>
          <w:tab w:val="num" w:pos="360"/>
        </w:tabs>
        <w:ind w:left="360" w:hanging="360"/>
      </w:pPr>
      <w:rPr>
        <w:rFonts w:ascii="Symbol" w:hAnsi="Symbol" w:hint="default"/>
        <w:color w:val="auto"/>
        <w:sz w:val="20"/>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compat/>
  <w:rsids>
    <w:rsidRoot w:val="009A0BDE"/>
    <w:rsid w:val="00022A54"/>
    <w:rsid w:val="00031AB7"/>
    <w:rsid w:val="000D4079"/>
    <w:rsid w:val="00103AD9"/>
    <w:rsid w:val="00152935"/>
    <w:rsid w:val="00170858"/>
    <w:rsid w:val="00170F26"/>
    <w:rsid w:val="001C0A70"/>
    <w:rsid w:val="001E0A7B"/>
    <w:rsid w:val="001E58BB"/>
    <w:rsid w:val="002C7EB5"/>
    <w:rsid w:val="00324130"/>
    <w:rsid w:val="003A397D"/>
    <w:rsid w:val="004332FF"/>
    <w:rsid w:val="00461341"/>
    <w:rsid w:val="004822A6"/>
    <w:rsid w:val="004B5475"/>
    <w:rsid w:val="004C752B"/>
    <w:rsid w:val="004E1252"/>
    <w:rsid w:val="004E77B0"/>
    <w:rsid w:val="0059389A"/>
    <w:rsid w:val="005A1924"/>
    <w:rsid w:val="005A2C29"/>
    <w:rsid w:val="005D60E8"/>
    <w:rsid w:val="005E2C7D"/>
    <w:rsid w:val="005E5CA8"/>
    <w:rsid w:val="005F2692"/>
    <w:rsid w:val="006024D0"/>
    <w:rsid w:val="00616FCF"/>
    <w:rsid w:val="00617C94"/>
    <w:rsid w:val="00662C71"/>
    <w:rsid w:val="006822EB"/>
    <w:rsid w:val="0069183D"/>
    <w:rsid w:val="0073263E"/>
    <w:rsid w:val="00794982"/>
    <w:rsid w:val="007C2C05"/>
    <w:rsid w:val="007F37D5"/>
    <w:rsid w:val="0090321A"/>
    <w:rsid w:val="00940EF4"/>
    <w:rsid w:val="00967F52"/>
    <w:rsid w:val="00986B0C"/>
    <w:rsid w:val="009879A0"/>
    <w:rsid w:val="009930D1"/>
    <w:rsid w:val="009A0BDE"/>
    <w:rsid w:val="009F68BD"/>
    <w:rsid w:val="00A3129A"/>
    <w:rsid w:val="00A84CF6"/>
    <w:rsid w:val="00AC0FA8"/>
    <w:rsid w:val="00B432F9"/>
    <w:rsid w:val="00B94496"/>
    <w:rsid w:val="00BA7015"/>
    <w:rsid w:val="00BD579E"/>
    <w:rsid w:val="00CE2E2F"/>
    <w:rsid w:val="00D14AB1"/>
    <w:rsid w:val="00D669C1"/>
    <w:rsid w:val="00D81C3A"/>
    <w:rsid w:val="00DD1C29"/>
    <w:rsid w:val="00DD1D64"/>
    <w:rsid w:val="00E1410A"/>
    <w:rsid w:val="00E236EC"/>
    <w:rsid w:val="00E3796B"/>
    <w:rsid w:val="00E4640B"/>
    <w:rsid w:val="00F44B2A"/>
    <w:rsid w:val="00F5579D"/>
    <w:rsid w:val="00FF4B5D"/>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BDE"/>
    <w:rPr>
      <w:rFonts w:ascii="Times New Roman" w:eastAsia="Times New Roman" w:hAnsi="Times New Roman"/>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99"/>
    <w:qFormat/>
    <w:rsid w:val="00CE2E2F"/>
    <w:pPr>
      <w:ind w:left="720"/>
      <w:contextualSpacing/>
    </w:pPr>
  </w:style>
  <w:style w:type="paragraph" w:styleId="BalloonText">
    <w:name w:val="Balloon Text"/>
    <w:basedOn w:val="Normal"/>
    <w:link w:val="BalloonTextChar"/>
    <w:uiPriority w:val="99"/>
    <w:semiHidden/>
    <w:rsid w:val="00662C71"/>
    <w:rPr>
      <w:rFonts w:ascii="Lucida Grande" w:hAnsi="Lucida Grande"/>
      <w:sz w:val="18"/>
      <w:szCs w:val="18"/>
    </w:rPr>
  </w:style>
  <w:style w:type="character" w:customStyle="1" w:styleId="BalloonTextChar">
    <w:name w:val="Balloon Text Char"/>
    <w:basedOn w:val="DefaultParagraphFont"/>
    <w:link w:val="BalloonText"/>
    <w:uiPriority w:val="99"/>
    <w:semiHidden/>
    <w:rsid w:val="001C2168"/>
    <w:rPr>
      <w:rFonts w:ascii="Lucida Grande" w:eastAsia="Times New Roman" w:hAnsi="Lucida Grande"/>
      <w:sz w:val="18"/>
      <w:szCs w:val="18"/>
    </w:rPr>
  </w:style>
  <w:style w:type="paragraph" w:styleId="CommentText">
    <w:name w:val="annotation text"/>
    <w:basedOn w:val="Normal"/>
    <w:link w:val="CommentTextChar"/>
    <w:uiPriority w:val="99"/>
    <w:semiHidden/>
    <w:rsid w:val="00662C71"/>
    <w:rPr>
      <w:rFonts w:ascii="Times" w:hAnsi="Times"/>
      <w:szCs w:val="24"/>
    </w:rPr>
  </w:style>
  <w:style w:type="character" w:customStyle="1" w:styleId="CommentTextChar">
    <w:name w:val="Comment Text Char"/>
    <w:basedOn w:val="DefaultParagraphFont"/>
    <w:link w:val="CommentText"/>
    <w:uiPriority w:val="99"/>
    <w:semiHidden/>
    <w:rsid w:val="001C2168"/>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7</Pages>
  <Words>1710</Words>
  <Characters>9751</Characters>
  <Application>Microsoft Macintosh Word</Application>
  <DocSecurity>0</DocSecurity>
  <Lines>81</Lines>
  <Paragraphs>19</Paragraphs>
  <ScaleCrop>false</ScaleCrop>
  <Company/>
  <LinksUpToDate>false</LinksUpToDate>
  <CharactersWithSpaces>11974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Interactive Read Aloud: Langston Hughes, American Poet by Alice Walker </dc:title>
  <dc:subject/>
  <dc:creator>Rachel Fischhoff</dc:creator>
  <cp:keywords/>
  <cp:lastModifiedBy>Rachel Fischhoff</cp:lastModifiedBy>
  <cp:revision>16</cp:revision>
  <dcterms:created xsi:type="dcterms:W3CDTF">2012-01-18T00:23:00Z</dcterms:created>
  <dcterms:modified xsi:type="dcterms:W3CDTF">2012-01-18T01:35:00Z</dcterms:modified>
</cp:coreProperties>
</file>